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00CF5EC1">
        <w:trPr>
          <w:cantSplit/>
          <w:trHeight w:val="2332"/>
        </w:trPr>
        <w:tc>
          <w:tcPr>
            <w:tcW w:w="2297" w:type="dxa"/>
          </w:tcPr>
          <w:p w14:paraId="7B89EE24" w14:textId="7920D8EB" w:rsidR="00C9274C" w:rsidRPr="007E0B31" w:rsidRDefault="00C9274C" w:rsidP="00510F5E">
            <w:pPr>
              <w:pStyle w:val="Arial11Bold"/>
              <w:rPr>
                <w:rFonts w:cs="Arial"/>
              </w:rPr>
            </w:pPr>
            <w:r w:rsidRPr="59D618CD">
              <w:rPr>
                <w:rFonts w:cs="Arial"/>
              </w:rPr>
              <w:t xml:space="preserve">Access </w:t>
            </w:r>
          </w:p>
        </w:tc>
        <w:tc>
          <w:tcPr>
            <w:tcW w:w="7221"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00CF5EC1">
        <w:trPr>
          <w:cantSplit/>
        </w:trPr>
        <w:tc>
          <w:tcPr>
            <w:tcW w:w="2297" w:type="dxa"/>
          </w:tcPr>
          <w:p w14:paraId="489880DD" w14:textId="77777777" w:rsidR="00C9274C" w:rsidRPr="007E0B31" w:rsidRDefault="00C9274C" w:rsidP="00ED5885">
            <w:pPr>
              <w:pStyle w:val="Arial11Bold"/>
              <w:rPr>
                <w:rFonts w:cs="Arial"/>
              </w:rPr>
            </w:pPr>
            <w:r w:rsidRPr="007E0B31">
              <w:rPr>
                <w:rFonts w:cs="Arial"/>
              </w:rPr>
              <w:t>Access Period</w:t>
            </w:r>
          </w:p>
        </w:tc>
        <w:tc>
          <w:tcPr>
            <w:tcW w:w="7221"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CF5EC1">
        <w:trPr>
          <w:cantSplit/>
        </w:trPr>
        <w:tc>
          <w:tcPr>
            <w:tcW w:w="2297"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7221"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00CF5EC1">
        <w:trPr>
          <w:cantSplit/>
          <w:trHeight w:val="2225"/>
        </w:trPr>
        <w:tc>
          <w:tcPr>
            <w:tcW w:w="2297"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DE7EF8A" w14:textId="57E792DE" w:rsidR="009E636C" w:rsidRPr="009E636C" w:rsidRDefault="009E636C" w:rsidP="009E636C">
            <w:pPr>
              <w:rPr>
                <w:rFonts w:cs="Arial"/>
              </w:rPr>
            </w:pPr>
          </w:p>
        </w:tc>
        <w:tc>
          <w:tcPr>
            <w:tcW w:w="7221"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00CF5EC1">
        <w:trPr>
          <w:cantSplit/>
        </w:trPr>
        <w:tc>
          <w:tcPr>
            <w:tcW w:w="2297"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7221"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0CF5EC1">
        <w:trPr>
          <w:cantSplit/>
        </w:trPr>
        <w:tc>
          <w:tcPr>
            <w:tcW w:w="2297"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7221"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CF5EC1">
        <w:trPr>
          <w:cantSplit/>
        </w:trPr>
        <w:tc>
          <w:tcPr>
            <w:tcW w:w="2297" w:type="dxa"/>
          </w:tcPr>
          <w:p w14:paraId="77C5F929" w14:textId="77777777" w:rsidR="00BB7BC1" w:rsidRPr="007E0B31" w:rsidRDefault="00BB7BC1" w:rsidP="00BB7BC1">
            <w:pPr>
              <w:pStyle w:val="Arial11Bold"/>
              <w:rPr>
                <w:rFonts w:cs="Arial"/>
              </w:rPr>
            </w:pPr>
            <w:r w:rsidRPr="007E0B31">
              <w:rPr>
                <w:rFonts w:cs="Arial"/>
              </w:rPr>
              <w:t>Active Energy</w:t>
            </w:r>
          </w:p>
        </w:tc>
        <w:tc>
          <w:tcPr>
            <w:tcW w:w="7221"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00CF5EC1">
        <w:trPr>
          <w:cantSplit/>
        </w:trPr>
        <w:tc>
          <w:tcPr>
            <w:tcW w:w="2297" w:type="dxa"/>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7221"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CF5EC1">
        <w:trPr>
          <w:cantSplit/>
        </w:trPr>
        <w:tc>
          <w:tcPr>
            <w:tcW w:w="2297"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7221"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CF5EC1">
        <w:trPr>
          <w:cantSplit/>
        </w:trPr>
        <w:tc>
          <w:tcPr>
            <w:tcW w:w="2297"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7221"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00CF5EC1">
        <w:trPr>
          <w:cantSplit/>
        </w:trPr>
        <w:tc>
          <w:tcPr>
            <w:tcW w:w="2297" w:type="dxa"/>
          </w:tcPr>
          <w:p w14:paraId="268FEC45" w14:textId="77777777" w:rsidR="0026133D" w:rsidRPr="007E0B31" w:rsidRDefault="0026133D" w:rsidP="0026133D">
            <w:pPr>
              <w:pStyle w:val="Arial11Bold"/>
              <w:rPr>
                <w:rFonts w:cs="Arial"/>
              </w:rPr>
            </w:pPr>
            <w:r w:rsidRPr="007E0B31">
              <w:rPr>
                <w:rFonts w:cs="Arial"/>
              </w:rPr>
              <w:t>Active Power</w:t>
            </w:r>
          </w:p>
        </w:tc>
        <w:tc>
          <w:tcPr>
            <w:tcW w:w="7221"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0CF5EC1">
        <w:trPr>
          <w:cantSplit/>
        </w:trPr>
        <w:tc>
          <w:tcPr>
            <w:tcW w:w="2297" w:type="dxa"/>
          </w:tcPr>
          <w:p w14:paraId="6FB08540" w14:textId="16C496D5" w:rsidR="005C4DF6" w:rsidRPr="005C4DF6" w:rsidRDefault="005C4DF6" w:rsidP="005C4DF6">
            <w:pPr>
              <w:pStyle w:val="Arial11Bold"/>
              <w:rPr>
                <w:rFonts w:cs="Arial"/>
              </w:rPr>
            </w:pPr>
            <w:r w:rsidRPr="002510FF">
              <w:rPr>
                <w:rFonts w:cs="Arial"/>
                <w:bCs/>
              </w:rPr>
              <w:lastRenderedPageBreak/>
              <w:t>Active ROCOF Response Power</w:t>
            </w:r>
          </w:p>
        </w:tc>
        <w:tc>
          <w:tcPr>
            <w:tcW w:w="7221"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0CF5EC1">
        <w:trPr>
          <w:cantSplit/>
        </w:trPr>
        <w:tc>
          <w:tcPr>
            <w:tcW w:w="2297" w:type="dxa"/>
          </w:tcPr>
          <w:p w14:paraId="216D3C09" w14:textId="4C24AFA7" w:rsidR="0012256D" w:rsidRPr="007E0B31" w:rsidRDefault="0012256D" w:rsidP="00ED5885">
            <w:pPr>
              <w:pStyle w:val="Arial11Bold"/>
              <w:rPr>
                <w:rFonts w:cs="Arial"/>
              </w:rPr>
            </w:pPr>
            <w:r>
              <w:rPr>
                <w:rFonts w:cs="Arial"/>
              </w:rPr>
              <w:t>Additional BM Unit</w:t>
            </w:r>
          </w:p>
        </w:tc>
        <w:tc>
          <w:tcPr>
            <w:tcW w:w="7221"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CF5EC1">
        <w:trPr>
          <w:cantSplit/>
        </w:trPr>
        <w:tc>
          <w:tcPr>
            <w:tcW w:w="2297" w:type="dxa"/>
          </w:tcPr>
          <w:p w14:paraId="1385D0C3" w14:textId="7C4BBA69" w:rsidR="00C9274C" w:rsidRPr="007E0B31" w:rsidRDefault="00C9274C" w:rsidP="00ED5885">
            <w:pPr>
              <w:pStyle w:val="Arial11Bold"/>
              <w:rPr>
                <w:rFonts w:cs="Arial"/>
              </w:rPr>
            </w:pPr>
            <w:r w:rsidRPr="007E0B31">
              <w:rPr>
                <w:rFonts w:cs="Arial"/>
              </w:rPr>
              <w:t>Affiliate</w:t>
            </w:r>
          </w:p>
        </w:tc>
        <w:tc>
          <w:tcPr>
            <w:tcW w:w="7221"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CF5EC1">
        <w:trPr>
          <w:cantSplit/>
        </w:trPr>
        <w:tc>
          <w:tcPr>
            <w:tcW w:w="2297" w:type="dxa"/>
          </w:tcPr>
          <w:p w14:paraId="7A1E1D01" w14:textId="77777777" w:rsidR="0097017C" w:rsidRPr="007E0B31" w:rsidRDefault="0097017C" w:rsidP="002335A5">
            <w:pPr>
              <w:pStyle w:val="Arial11Bold"/>
              <w:rPr>
                <w:rFonts w:cs="Arial"/>
              </w:rPr>
            </w:pPr>
            <w:r w:rsidRPr="007E0B31">
              <w:rPr>
                <w:rFonts w:cs="Arial"/>
              </w:rPr>
              <w:t>AF Rules</w:t>
            </w:r>
          </w:p>
        </w:tc>
        <w:tc>
          <w:tcPr>
            <w:tcW w:w="7221"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CF5EC1">
        <w:trPr>
          <w:cantSplit/>
        </w:trPr>
        <w:tc>
          <w:tcPr>
            <w:tcW w:w="2297" w:type="dxa"/>
          </w:tcPr>
          <w:p w14:paraId="6ED5AB91" w14:textId="77777777" w:rsidR="00CB3A44" w:rsidRPr="007E0B31" w:rsidRDefault="00CB3A44" w:rsidP="002335A5">
            <w:pPr>
              <w:pStyle w:val="Arial11Bold"/>
              <w:rPr>
                <w:rFonts w:cs="Arial"/>
              </w:rPr>
            </w:pPr>
            <w:r w:rsidRPr="007E0B31">
              <w:rPr>
                <w:rFonts w:cs="Arial"/>
              </w:rPr>
              <w:t>Agency</w:t>
            </w:r>
          </w:p>
        </w:tc>
        <w:tc>
          <w:tcPr>
            <w:tcW w:w="7221"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0CF5EC1">
        <w:trPr>
          <w:cantSplit/>
        </w:trPr>
        <w:tc>
          <w:tcPr>
            <w:tcW w:w="2297" w:type="dxa"/>
          </w:tcPr>
          <w:p w14:paraId="45E3E005" w14:textId="0FFD71EE" w:rsidR="0012256D" w:rsidRPr="007E0B31" w:rsidRDefault="0012256D" w:rsidP="002335A5">
            <w:pPr>
              <w:pStyle w:val="Arial11Bold"/>
              <w:rPr>
                <w:rFonts w:cs="Arial"/>
              </w:rPr>
            </w:pPr>
            <w:r>
              <w:rPr>
                <w:rFonts w:cs="Arial"/>
              </w:rPr>
              <w:t>Aggregator</w:t>
            </w:r>
          </w:p>
        </w:tc>
        <w:tc>
          <w:tcPr>
            <w:tcW w:w="7221"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CF5EC1">
        <w:trPr>
          <w:cantSplit/>
        </w:trPr>
        <w:tc>
          <w:tcPr>
            <w:tcW w:w="2297"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7221"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0CF5EC1">
        <w:trPr>
          <w:cantSplit/>
        </w:trPr>
        <w:tc>
          <w:tcPr>
            <w:tcW w:w="2297"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7221"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0CF5EC1">
        <w:trPr>
          <w:cantSplit/>
        </w:trPr>
        <w:tc>
          <w:tcPr>
            <w:tcW w:w="2297" w:type="dxa"/>
          </w:tcPr>
          <w:p w14:paraId="6308BAB9" w14:textId="4CAF962A" w:rsidR="001B6BDF" w:rsidRPr="0079361D" w:rsidRDefault="001B6BDF" w:rsidP="002335A5">
            <w:pPr>
              <w:pStyle w:val="Arial11Bold"/>
              <w:rPr>
                <w:rFonts w:cs="Arial"/>
              </w:rPr>
            </w:pPr>
            <w:r>
              <w:rPr>
                <w:rFonts w:cs="Arial"/>
              </w:rPr>
              <w:t>Anchor</w:t>
            </w:r>
          </w:p>
        </w:tc>
        <w:tc>
          <w:tcPr>
            <w:tcW w:w="7221"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w:t>
            </w:r>
            <w:proofErr w:type="gramStart"/>
            <w:r>
              <w:t>time period</w:t>
            </w:r>
            <w:proofErr w:type="gramEnd"/>
            <w:r>
              <w:t>,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0CF5EC1">
        <w:trPr>
          <w:cantSplit/>
        </w:trPr>
        <w:tc>
          <w:tcPr>
            <w:tcW w:w="2297"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7221"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0CF5EC1">
        <w:trPr>
          <w:cantSplit/>
        </w:trPr>
        <w:tc>
          <w:tcPr>
            <w:tcW w:w="2297" w:type="dxa"/>
          </w:tcPr>
          <w:p w14:paraId="7CF35B85" w14:textId="6A97E0E8" w:rsidR="00463FCE" w:rsidRPr="003301CE" w:rsidRDefault="00463FCE" w:rsidP="00463FCE">
            <w:pPr>
              <w:pStyle w:val="Arial11Bold"/>
            </w:pPr>
            <w:r w:rsidRPr="003301CE">
              <w:rPr>
                <w:bCs/>
              </w:rPr>
              <w:t>Anchor Generating Unit Test</w:t>
            </w:r>
          </w:p>
        </w:tc>
        <w:tc>
          <w:tcPr>
            <w:tcW w:w="7221"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proofErr w:type="gramStart"/>
            <w:r w:rsidRPr="003301CE">
              <w:t>, as the case may be, at</w:t>
            </w:r>
            <w:proofErr w:type="gramEnd"/>
            <w:r w:rsidRPr="003301CE">
              <w:t xml:space="preserve">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0CF5EC1">
        <w:trPr>
          <w:cantSplit/>
        </w:trPr>
        <w:tc>
          <w:tcPr>
            <w:tcW w:w="2297"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7221"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0CF5EC1">
        <w:trPr>
          <w:cantSplit/>
        </w:trPr>
        <w:tc>
          <w:tcPr>
            <w:tcW w:w="2297" w:type="dxa"/>
          </w:tcPr>
          <w:p w14:paraId="67DAA1A1" w14:textId="062EF255" w:rsidR="00473366" w:rsidRPr="003301CE" w:rsidRDefault="00473366" w:rsidP="00473366">
            <w:pPr>
              <w:pStyle w:val="Arial11Bold"/>
              <w:rPr>
                <w:rFonts w:cs="Arial"/>
              </w:rPr>
            </w:pPr>
            <w:r>
              <w:rPr>
                <w:rFonts w:cs="Arial"/>
              </w:rPr>
              <w:lastRenderedPageBreak/>
              <w:t>Anchor Plant</w:t>
            </w:r>
            <w:r w:rsidRPr="007E0B31">
              <w:rPr>
                <w:rFonts w:cs="Arial"/>
              </w:rPr>
              <w:t xml:space="preserve"> Capability</w:t>
            </w:r>
          </w:p>
        </w:tc>
        <w:tc>
          <w:tcPr>
            <w:tcW w:w="7221"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w:t>
            </w:r>
            <w:proofErr w:type="gramStart"/>
            <w:r w:rsidRPr="002A2839">
              <w:rPr>
                <w:sz w:val="20"/>
                <w:szCs w:val="20"/>
              </w:rPr>
              <w:t>time period</w:t>
            </w:r>
            <w:proofErr w:type="gramEnd"/>
            <w:r w:rsidRPr="002A2839">
              <w:rPr>
                <w:sz w:val="20"/>
                <w:szCs w:val="20"/>
              </w:rPr>
              <w:t>,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w:t>
            </w:r>
            <w:proofErr w:type="gramStart"/>
            <w:r w:rsidR="00A3485A">
              <w:rPr>
                <w:sz w:val="20"/>
                <w:szCs w:val="20"/>
              </w:rPr>
              <w:t>period of time</w:t>
            </w:r>
            <w:proofErr w:type="gramEnd"/>
            <w:r w:rsidR="00A3485A">
              <w:rPr>
                <w:sz w:val="20"/>
                <w:szCs w:val="20"/>
              </w:rPr>
              <w:t xml:space="preserv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w:t>
            </w:r>
            <w:proofErr w:type="gramStart"/>
            <w:r w:rsidR="00523533">
              <w:rPr>
                <w:sz w:val="20"/>
                <w:szCs w:val="20"/>
              </w:rPr>
              <w:t>period of time</w:t>
            </w:r>
            <w:proofErr w:type="gramEnd"/>
            <w:r w:rsidR="00523533">
              <w:rPr>
                <w:sz w:val="20"/>
                <w:szCs w:val="20"/>
              </w:rPr>
              <w:t xml:space="preserv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0CF5EC1">
        <w:trPr>
          <w:cantSplit/>
        </w:trPr>
        <w:tc>
          <w:tcPr>
            <w:tcW w:w="2297"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7221"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w:t>
            </w:r>
            <w:proofErr w:type="gramStart"/>
            <w:r w:rsidRPr="008C04E2">
              <w:rPr>
                <w:bCs/>
              </w:rPr>
              <w:t>is capable of meeting</w:t>
            </w:r>
            <w:proofErr w:type="gramEnd"/>
            <w:r w:rsidRPr="008C04E2">
              <w:rPr>
                <w:bCs/>
              </w:rPr>
              <w:t xml:space="preserve">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0CF5EC1">
        <w:trPr>
          <w:cantSplit/>
        </w:trPr>
        <w:tc>
          <w:tcPr>
            <w:tcW w:w="2297" w:type="dxa"/>
          </w:tcPr>
          <w:p w14:paraId="07001B77" w14:textId="435942F8" w:rsidR="007B6F4F" w:rsidRPr="007E0B31" w:rsidRDefault="007B6F4F" w:rsidP="007B6F4F">
            <w:pPr>
              <w:pStyle w:val="Arial11Bold"/>
              <w:rPr>
                <w:rFonts w:cs="Arial"/>
              </w:rPr>
            </w:pPr>
            <w:r w:rsidRPr="003301CE">
              <w:t>Anchor Power Station Test</w:t>
            </w:r>
          </w:p>
        </w:tc>
        <w:tc>
          <w:tcPr>
            <w:tcW w:w="7221"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0CF5EC1">
        <w:trPr>
          <w:cantSplit/>
        </w:trPr>
        <w:tc>
          <w:tcPr>
            <w:tcW w:w="2297"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7221"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0CF5EC1">
        <w:trPr>
          <w:cantSplit/>
        </w:trPr>
        <w:tc>
          <w:tcPr>
            <w:tcW w:w="2297" w:type="dxa"/>
          </w:tcPr>
          <w:p w14:paraId="14CA9D3C" w14:textId="2A5281F0" w:rsidR="00BF264B" w:rsidRPr="007E0B31" w:rsidRDefault="00BF264B" w:rsidP="00BF264B">
            <w:pPr>
              <w:pStyle w:val="Arial11Bold"/>
              <w:rPr>
                <w:rFonts w:cs="Arial"/>
              </w:rPr>
            </w:pPr>
            <w:r>
              <w:t xml:space="preserve">Anchor </w:t>
            </w:r>
            <w:proofErr w:type="gramStart"/>
            <w:r>
              <w:t xml:space="preserve">Restoration </w:t>
            </w:r>
            <w:r w:rsidR="00773191">
              <w:t xml:space="preserve"> Contractor</w:t>
            </w:r>
            <w:proofErr w:type="gramEnd"/>
          </w:p>
        </w:tc>
        <w:tc>
          <w:tcPr>
            <w:tcW w:w="7221"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0CF5EC1">
        <w:trPr>
          <w:cantSplit/>
        </w:trPr>
        <w:tc>
          <w:tcPr>
            <w:tcW w:w="2297"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7221"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0CF5EC1">
        <w:trPr>
          <w:cantSplit/>
        </w:trPr>
        <w:tc>
          <w:tcPr>
            <w:tcW w:w="2297"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7221"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CF5EC1">
        <w:trPr>
          <w:cantSplit/>
        </w:trPr>
        <w:tc>
          <w:tcPr>
            <w:tcW w:w="2297"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7221"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CF5EC1">
        <w:trPr>
          <w:cantSplit/>
        </w:trPr>
        <w:tc>
          <w:tcPr>
            <w:tcW w:w="2297"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7221"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00CF5EC1">
        <w:trPr>
          <w:cantSplit/>
        </w:trPr>
        <w:tc>
          <w:tcPr>
            <w:tcW w:w="2297" w:type="dxa"/>
          </w:tcPr>
          <w:p w14:paraId="234D5222" w14:textId="5DB6917F" w:rsidR="00D6146B" w:rsidRPr="0079139F" w:rsidRDefault="00D6146B" w:rsidP="00ED5885">
            <w:pPr>
              <w:pStyle w:val="Arial11Bold"/>
              <w:rPr>
                <w:rFonts w:cs="Arial"/>
              </w:rPr>
            </w:pPr>
            <w:r w:rsidRPr="0079139F">
              <w:rPr>
                <w:rFonts w:cs="Arial"/>
              </w:rPr>
              <w:t>Apparatus</w:t>
            </w:r>
          </w:p>
        </w:tc>
        <w:tc>
          <w:tcPr>
            <w:tcW w:w="7221"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0CF5EC1">
        <w:trPr>
          <w:cantSplit/>
        </w:trPr>
        <w:tc>
          <w:tcPr>
            <w:tcW w:w="2297" w:type="dxa"/>
          </w:tcPr>
          <w:p w14:paraId="387E3E95" w14:textId="77777777" w:rsidR="0097017C" w:rsidRPr="007E0B31" w:rsidRDefault="0097017C" w:rsidP="00ED5885">
            <w:pPr>
              <w:pStyle w:val="Arial11Bold"/>
              <w:rPr>
                <w:rFonts w:cs="Arial"/>
              </w:rPr>
            </w:pPr>
            <w:r w:rsidRPr="007E0B31">
              <w:rPr>
                <w:rFonts w:cs="Arial"/>
              </w:rPr>
              <w:lastRenderedPageBreak/>
              <w:t xml:space="preserve">Apparent Power </w:t>
            </w:r>
          </w:p>
        </w:tc>
        <w:tc>
          <w:tcPr>
            <w:tcW w:w="7221"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0CF5EC1">
        <w:trPr>
          <w:cantSplit/>
        </w:trPr>
        <w:tc>
          <w:tcPr>
            <w:tcW w:w="2297"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7221"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CF5EC1">
        <w:trPr>
          <w:cantSplit/>
        </w:trPr>
        <w:tc>
          <w:tcPr>
            <w:tcW w:w="2297"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7221"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0CF5EC1">
        <w:trPr>
          <w:cantSplit/>
        </w:trPr>
        <w:tc>
          <w:tcPr>
            <w:tcW w:w="2297"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7221"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00CF5EC1">
        <w:trPr>
          <w:cantSplit/>
          <w:trHeight w:val="300"/>
        </w:trPr>
        <w:tc>
          <w:tcPr>
            <w:tcW w:w="2297" w:type="dxa"/>
          </w:tcPr>
          <w:p w14:paraId="253D9F8E" w14:textId="3FA43B01" w:rsidR="291EB386" w:rsidRDefault="291EB386" w:rsidP="004E64E8">
            <w:pPr>
              <w:pStyle w:val="Arial11Bold"/>
              <w:rPr>
                <w:rFonts w:cs="Arial"/>
              </w:rPr>
            </w:pPr>
            <w:r w:rsidRPr="7356A9C9">
              <w:rPr>
                <w:rFonts w:cs="Arial"/>
              </w:rPr>
              <w:t>Assimilated Law</w:t>
            </w:r>
          </w:p>
        </w:tc>
        <w:tc>
          <w:tcPr>
            <w:tcW w:w="7221"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0CF5EC1">
        <w:trPr>
          <w:cantSplit/>
        </w:trPr>
        <w:tc>
          <w:tcPr>
            <w:tcW w:w="2297"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7221"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00CF5EC1">
        <w:trPr>
          <w:cantSplit/>
        </w:trPr>
        <w:tc>
          <w:tcPr>
            <w:tcW w:w="2297"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7221"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CF5EC1">
        <w:trPr>
          <w:cantSplit/>
        </w:trPr>
        <w:tc>
          <w:tcPr>
            <w:tcW w:w="2297"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7221"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CF5EC1">
        <w:trPr>
          <w:cantSplit/>
        </w:trPr>
        <w:tc>
          <w:tcPr>
            <w:tcW w:w="2297"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7221"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0CF5EC1">
        <w:trPr>
          <w:cantSplit/>
        </w:trPr>
        <w:tc>
          <w:tcPr>
            <w:tcW w:w="2297"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7221"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CF5EC1">
        <w:trPr>
          <w:cantSplit/>
        </w:trPr>
        <w:tc>
          <w:tcPr>
            <w:tcW w:w="2297"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7221"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CF5EC1">
        <w:trPr>
          <w:cantSplit/>
        </w:trPr>
        <w:tc>
          <w:tcPr>
            <w:tcW w:w="2297"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7221"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CF5EC1">
        <w:trPr>
          <w:cantSplit/>
        </w:trPr>
        <w:tc>
          <w:tcPr>
            <w:tcW w:w="2297" w:type="dxa"/>
          </w:tcPr>
          <w:p w14:paraId="2424277A" w14:textId="77777777" w:rsidR="00CB3A44" w:rsidRPr="007E0B31" w:rsidRDefault="00CB3A44" w:rsidP="00ED5885">
            <w:pPr>
              <w:pStyle w:val="Arial11Bold"/>
              <w:rPr>
                <w:rFonts w:cs="Arial"/>
              </w:rPr>
            </w:pPr>
            <w:r w:rsidRPr="007E0B31">
              <w:rPr>
                <w:rFonts w:cs="Arial"/>
              </w:rPr>
              <w:t>Auxiliaries</w:t>
            </w:r>
          </w:p>
        </w:tc>
        <w:tc>
          <w:tcPr>
            <w:tcW w:w="7221"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CF5EC1">
        <w:trPr>
          <w:cantSplit/>
        </w:trPr>
        <w:tc>
          <w:tcPr>
            <w:tcW w:w="2297"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7221"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CF5EC1">
        <w:trPr>
          <w:cantSplit/>
        </w:trPr>
        <w:tc>
          <w:tcPr>
            <w:tcW w:w="2297" w:type="dxa"/>
          </w:tcPr>
          <w:p w14:paraId="73B830C1" w14:textId="14177899" w:rsidR="00C72736" w:rsidRPr="007E0B31" w:rsidRDefault="00C72736" w:rsidP="00C72736">
            <w:pPr>
              <w:pStyle w:val="Arial11Bold"/>
              <w:rPr>
                <w:rFonts w:cs="Arial"/>
              </w:rPr>
            </w:pPr>
            <w:r w:rsidRPr="001006C1">
              <w:lastRenderedPageBreak/>
              <w:t>Auxiliary Energy Supplies</w:t>
            </w:r>
          </w:p>
        </w:tc>
        <w:tc>
          <w:tcPr>
            <w:tcW w:w="7221"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0CF5EC1">
        <w:trPr>
          <w:cantSplit/>
        </w:trPr>
        <w:tc>
          <w:tcPr>
            <w:tcW w:w="2297"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7221"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CF5EC1">
        <w:trPr>
          <w:cantSplit/>
        </w:trPr>
        <w:tc>
          <w:tcPr>
            <w:tcW w:w="2297"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7221"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00CF5EC1">
        <w:trPr>
          <w:cantSplit/>
        </w:trPr>
        <w:tc>
          <w:tcPr>
            <w:tcW w:w="2297"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7221"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CF5EC1">
        <w:trPr>
          <w:cantSplit/>
        </w:trPr>
        <w:tc>
          <w:tcPr>
            <w:tcW w:w="2297"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7221"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CF5EC1">
        <w:trPr>
          <w:cantSplit/>
        </w:trPr>
        <w:tc>
          <w:tcPr>
            <w:tcW w:w="2297"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7221"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CF5EC1">
        <w:trPr>
          <w:cantSplit/>
        </w:trPr>
        <w:tc>
          <w:tcPr>
            <w:tcW w:w="2297"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7221"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0CF5EC1">
        <w:trPr>
          <w:cantSplit/>
        </w:trPr>
        <w:tc>
          <w:tcPr>
            <w:tcW w:w="2297"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7221"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CF5EC1">
        <w:trPr>
          <w:cantSplit/>
        </w:trPr>
        <w:tc>
          <w:tcPr>
            <w:tcW w:w="2297"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7221"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CF5EC1">
        <w:trPr>
          <w:cantSplit/>
        </w:trPr>
        <w:tc>
          <w:tcPr>
            <w:tcW w:w="2297"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7221"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00CF5EC1">
        <w:trPr>
          <w:cantSplit/>
        </w:trPr>
        <w:tc>
          <w:tcPr>
            <w:tcW w:w="2297"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7221"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00CF5EC1">
        <w:trPr>
          <w:cantSplit/>
        </w:trPr>
        <w:tc>
          <w:tcPr>
            <w:tcW w:w="2297"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7221"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0CF5EC1">
        <w:trPr>
          <w:cantSplit/>
        </w:trPr>
        <w:tc>
          <w:tcPr>
            <w:tcW w:w="2297" w:type="dxa"/>
          </w:tcPr>
          <w:p w14:paraId="58592D17" w14:textId="77777777" w:rsidR="00CB3A44" w:rsidRPr="007E0B31" w:rsidRDefault="00CB3A44" w:rsidP="00ED5885">
            <w:pPr>
              <w:pStyle w:val="Arial11Bold"/>
              <w:rPr>
                <w:rFonts w:cs="Arial"/>
              </w:rPr>
            </w:pPr>
            <w:r w:rsidRPr="007E0B31">
              <w:rPr>
                <w:rFonts w:cs="Arial"/>
              </w:rPr>
              <w:t>Bid-Offer Data</w:t>
            </w:r>
          </w:p>
        </w:tc>
        <w:tc>
          <w:tcPr>
            <w:tcW w:w="7221"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0CF5EC1">
        <w:trPr>
          <w:cantSplit/>
        </w:trPr>
        <w:tc>
          <w:tcPr>
            <w:tcW w:w="2297"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7221"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00CF5EC1">
        <w:trPr>
          <w:cantSplit/>
        </w:trPr>
        <w:tc>
          <w:tcPr>
            <w:tcW w:w="2297" w:type="dxa"/>
          </w:tcPr>
          <w:p w14:paraId="64313A30" w14:textId="44A2CCFE" w:rsidR="00EB265E" w:rsidRPr="007E0B31" w:rsidRDefault="00EB265E" w:rsidP="00EB265E">
            <w:pPr>
              <w:pStyle w:val="Arial11Bold"/>
              <w:rPr>
                <w:rFonts w:cs="Arial"/>
              </w:rPr>
            </w:pPr>
            <w:r>
              <w:rPr>
                <w:rFonts w:cs="Arial"/>
              </w:rPr>
              <w:t>Bilateral Embedded Generation Agreement (BEGA)</w:t>
            </w:r>
          </w:p>
        </w:tc>
        <w:tc>
          <w:tcPr>
            <w:tcW w:w="7221" w:type="dxa"/>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00CF5EC1">
        <w:trPr>
          <w:cantSplit/>
        </w:trPr>
        <w:tc>
          <w:tcPr>
            <w:tcW w:w="2297" w:type="dxa"/>
          </w:tcPr>
          <w:p w14:paraId="51EC3968" w14:textId="394F36BD" w:rsidR="00CB3A44" w:rsidRPr="007E0B31" w:rsidRDefault="00CB3A44" w:rsidP="00ED5885">
            <w:pPr>
              <w:pStyle w:val="Arial11Bold"/>
              <w:rPr>
                <w:rFonts w:cs="Arial"/>
              </w:rPr>
            </w:pPr>
            <w:r w:rsidRPr="007E0B31">
              <w:rPr>
                <w:rFonts w:cs="Arial"/>
              </w:rPr>
              <w:lastRenderedPageBreak/>
              <w:t xml:space="preserve">Block </w:t>
            </w:r>
            <w:r w:rsidR="00091D8D" w:rsidRPr="0079139F">
              <w:rPr>
                <w:rFonts w:cs="Arial"/>
              </w:rPr>
              <w:t>Load</w:t>
            </w:r>
            <w:r w:rsidR="001663B3">
              <w:rPr>
                <w:rFonts w:cs="Arial"/>
              </w:rPr>
              <w:t>ing</w:t>
            </w:r>
            <w:r w:rsidRPr="007E0B31">
              <w:rPr>
                <w:rFonts w:cs="Arial"/>
              </w:rPr>
              <w:t xml:space="preserve"> Capability</w:t>
            </w:r>
          </w:p>
        </w:tc>
        <w:tc>
          <w:tcPr>
            <w:tcW w:w="7221"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00CF5EC1">
        <w:trPr>
          <w:cantSplit/>
        </w:trPr>
        <w:tc>
          <w:tcPr>
            <w:tcW w:w="2297" w:type="dxa"/>
          </w:tcPr>
          <w:p w14:paraId="0FBC37DD" w14:textId="77777777" w:rsidR="00CB3A44" w:rsidRPr="007E0B31" w:rsidRDefault="00CB3A44" w:rsidP="00ED5885">
            <w:pPr>
              <w:pStyle w:val="Arial11Bold"/>
              <w:rPr>
                <w:rFonts w:cs="Arial"/>
              </w:rPr>
            </w:pPr>
            <w:r w:rsidRPr="007E0B31">
              <w:rPr>
                <w:rFonts w:cs="Arial"/>
              </w:rPr>
              <w:t>BM Participant</w:t>
            </w:r>
          </w:p>
        </w:tc>
        <w:tc>
          <w:tcPr>
            <w:tcW w:w="7221"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0CF5EC1">
        <w:trPr>
          <w:cantSplit/>
        </w:trPr>
        <w:tc>
          <w:tcPr>
            <w:tcW w:w="2297" w:type="dxa"/>
          </w:tcPr>
          <w:p w14:paraId="7C69F07C" w14:textId="77777777" w:rsidR="00CB3A44" w:rsidRPr="007E0B31" w:rsidRDefault="00CB3A44" w:rsidP="00ED5885">
            <w:pPr>
              <w:pStyle w:val="Arial11Bold"/>
              <w:rPr>
                <w:rFonts w:cs="Arial"/>
              </w:rPr>
            </w:pPr>
            <w:r w:rsidRPr="007E0B31">
              <w:rPr>
                <w:rFonts w:cs="Arial"/>
              </w:rPr>
              <w:t>BM Unit</w:t>
            </w:r>
          </w:p>
        </w:tc>
        <w:tc>
          <w:tcPr>
            <w:tcW w:w="7221"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0CF5EC1">
        <w:trPr>
          <w:cantSplit/>
        </w:trPr>
        <w:tc>
          <w:tcPr>
            <w:tcW w:w="2297" w:type="dxa"/>
          </w:tcPr>
          <w:p w14:paraId="24E84494" w14:textId="77777777" w:rsidR="00CB3A44" w:rsidRPr="007E0B31" w:rsidRDefault="00CB3A44" w:rsidP="00ED5885">
            <w:pPr>
              <w:pStyle w:val="Arial11Bold"/>
              <w:rPr>
                <w:rFonts w:cs="Arial"/>
              </w:rPr>
            </w:pPr>
            <w:r w:rsidRPr="007E0B31">
              <w:rPr>
                <w:rFonts w:cs="Arial"/>
              </w:rPr>
              <w:t>BM Unit Data</w:t>
            </w:r>
          </w:p>
        </w:tc>
        <w:tc>
          <w:tcPr>
            <w:tcW w:w="7221"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0CF5EC1">
        <w:trPr>
          <w:cantSplit/>
        </w:trPr>
        <w:tc>
          <w:tcPr>
            <w:tcW w:w="2297"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7221"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0CF5EC1">
        <w:trPr>
          <w:cantSplit/>
        </w:trPr>
        <w:tc>
          <w:tcPr>
            <w:tcW w:w="2297"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7221"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0CF5EC1">
        <w:trPr>
          <w:cantSplit/>
        </w:trPr>
        <w:tc>
          <w:tcPr>
            <w:tcW w:w="2297"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7221"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0CF5EC1">
        <w:trPr>
          <w:cantSplit/>
        </w:trPr>
        <w:tc>
          <w:tcPr>
            <w:tcW w:w="2297" w:type="dxa"/>
          </w:tcPr>
          <w:p w14:paraId="6C3B98B4" w14:textId="77777777" w:rsidR="00CB3A44" w:rsidRPr="007E0B31" w:rsidRDefault="00CB3A44" w:rsidP="00ED5885">
            <w:pPr>
              <w:pStyle w:val="Arial11Bold"/>
              <w:rPr>
                <w:rFonts w:cs="Arial"/>
              </w:rPr>
            </w:pPr>
            <w:r w:rsidRPr="007E0B31">
              <w:rPr>
                <w:rFonts w:cs="Arial"/>
              </w:rPr>
              <w:t>BSC Panel</w:t>
            </w:r>
          </w:p>
        </w:tc>
        <w:tc>
          <w:tcPr>
            <w:tcW w:w="7221"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00CF5EC1">
        <w:trPr>
          <w:cantSplit/>
        </w:trPr>
        <w:tc>
          <w:tcPr>
            <w:tcW w:w="2297" w:type="dxa"/>
          </w:tcPr>
          <w:p w14:paraId="43170D2C" w14:textId="77777777" w:rsidR="00CB3A44" w:rsidRPr="007E0B31" w:rsidRDefault="00CB3A44" w:rsidP="00ED5885">
            <w:pPr>
              <w:pStyle w:val="Arial11Bold"/>
              <w:rPr>
                <w:rFonts w:cs="Arial"/>
              </w:rPr>
            </w:pPr>
            <w:r w:rsidRPr="007E0B31">
              <w:rPr>
                <w:rFonts w:cs="Arial"/>
              </w:rPr>
              <w:t>Business Day</w:t>
            </w:r>
          </w:p>
        </w:tc>
        <w:tc>
          <w:tcPr>
            <w:tcW w:w="7221"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00CF5EC1">
        <w:trPr>
          <w:cantSplit/>
        </w:trPr>
        <w:tc>
          <w:tcPr>
            <w:tcW w:w="2297"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7221"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0CF5EC1">
        <w:trPr>
          <w:cantSplit/>
        </w:trPr>
        <w:tc>
          <w:tcPr>
            <w:tcW w:w="2297"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7221"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0CF5EC1">
        <w:trPr>
          <w:cantSplit/>
        </w:trPr>
        <w:tc>
          <w:tcPr>
            <w:tcW w:w="2297"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7221"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0CF5EC1">
        <w:trPr>
          <w:cantSplit/>
        </w:trPr>
        <w:tc>
          <w:tcPr>
            <w:tcW w:w="2297" w:type="dxa"/>
          </w:tcPr>
          <w:p w14:paraId="50C6F8C7" w14:textId="77777777" w:rsidR="00CB3A44" w:rsidRPr="007E0B31" w:rsidRDefault="00CB3A44" w:rsidP="00ED5885">
            <w:pPr>
              <w:pStyle w:val="Arial11Bold"/>
              <w:rPr>
                <w:rFonts w:cs="Arial"/>
              </w:rPr>
            </w:pPr>
            <w:r w:rsidRPr="007E0B31">
              <w:rPr>
                <w:rFonts w:cs="Arial"/>
              </w:rPr>
              <w:lastRenderedPageBreak/>
              <w:br w:type="page"/>
              <w:t>Cascade Hydro Scheme</w:t>
            </w:r>
          </w:p>
        </w:tc>
        <w:tc>
          <w:tcPr>
            <w:tcW w:w="7221"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0CF5EC1">
        <w:trPr>
          <w:cantSplit/>
        </w:trPr>
        <w:tc>
          <w:tcPr>
            <w:tcW w:w="2297"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7221"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0CF5EC1">
        <w:trPr>
          <w:cantSplit/>
        </w:trPr>
        <w:tc>
          <w:tcPr>
            <w:tcW w:w="2297"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7221"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00CF5EC1">
        <w:trPr>
          <w:cantSplit/>
        </w:trPr>
        <w:tc>
          <w:tcPr>
            <w:tcW w:w="2297"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7221" w:type="dxa"/>
          </w:tcPr>
          <w:p w14:paraId="61F2D68E" w14:textId="77777777" w:rsidR="00CB3A44" w:rsidRPr="007E0B31" w:rsidRDefault="00CB3A44" w:rsidP="00D82AFC">
            <w:pPr>
              <w:pStyle w:val="TableArial11"/>
              <w:rPr>
                <w:rFonts w:cs="Arial"/>
              </w:rPr>
            </w:pPr>
            <w:bookmarkStart w:id="1"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w:t>
            </w:r>
            <w:proofErr w:type="gramStart"/>
            <w:r w:rsidRPr="007E0B31">
              <w:rPr>
                <w:rFonts w:cs="Arial"/>
              </w:rPr>
              <w:t>is:-</w:t>
            </w:r>
            <w:bookmarkEnd w:id="1"/>
            <w:proofErr w:type="gramEnd"/>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4"/>
            <w:r w:rsidRPr="007E0B31">
              <w:rPr>
                <w:rFonts w:cs="Arial"/>
              </w:rPr>
              <w:t>.</w:t>
            </w:r>
          </w:p>
        </w:tc>
      </w:tr>
      <w:tr w:rsidR="00046274" w:rsidRPr="007E0B31" w14:paraId="7C541C3D" w14:textId="77777777" w:rsidTr="00CF5EC1">
        <w:trPr>
          <w:cantSplit/>
        </w:trPr>
        <w:tc>
          <w:tcPr>
            <w:tcW w:w="2297" w:type="dxa"/>
          </w:tcPr>
          <w:p w14:paraId="068ED3FC" w14:textId="77777777" w:rsidR="00CB3A44" w:rsidRPr="007E0B31" w:rsidRDefault="00CB3A44" w:rsidP="00ED5885">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7221"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00CF5EC1">
        <w:trPr>
          <w:cantSplit/>
        </w:trPr>
        <w:tc>
          <w:tcPr>
            <w:tcW w:w="2297"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7221"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00CF5EC1">
        <w:trPr>
          <w:cantSplit/>
        </w:trPr>
        <w:tc>
          <w:tcPr>
            <w:tcW w:w="2297" w:type="dxa"/>
          </w:tcPr>
          <w:p w14:paraId="61F8545F" w14:textId="6F1DB9B3" w:rsidR="00091D8D" w:rsidRPr="0079139F" w:rsidRDefault="00091D8D" w:rsidP="00091D8D">
            <w:pPr>
              <w:pStyle w:val="Arial11Bold"/>
              <w:rPr>
                <w:rFonts w:cs="Arial"/>
              </w:rPr>
            </w:pPr>
            <w:r w:rsidRPr="0079139F">
              <w:rPr>
                <w:rFonts w:cs="Arial"/>
              </w:rPr>
              <w:t>Caution Notice</w:t>
            </w:r>
          </w:p>
        </w:tc>
        <w:tc>
          <w:tcPr>
            <w:tcW w:w="7221"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00CF5EC1">
        <w:trPr>
          <w:cantSplit/>
        </w:trPr>
        <w:tc>
          <w:tcPr>
            <w:tcW w:w="2297" w:type="dxa"/>
          </w:tcPr>
          <w:p w14:paraId="3BA09154" w14:textId="77777777" w:rsidR="00CB3A44" w:rsidRPr="007E0B31" w:rsidRDefault="00CB3A44" w:rsidP="00ED5885">
            <w:pPr>
              <w:pStyle w:val="Arial11Bold"/>
              <w:rPr>
                <w:rFonts w:cs="Arial"/>
              </w:rPr>
            </w:pPr>
            <w:r w:rsidRPr="007E0B31">
              <w:rPr>
                <w:rFonts w:cs="Arial"/>
              </w:rPr>
              <w:t>CENELEC</w:t>
            </w:r>
          </w:p>
        </w:tc>
        <w:tc>
          <w:tcPr>
            <w:tcW w:w="7221"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00CF5EC1">
        <w:trPr>
          <w:cantSplit/>
        </w:trPr>
        <w:tc>
          <w:tcPr>
            <w:tcW w:w="2297" w:type="dxa"/>
          </w:tcPr>
          <w:p w14:paraId="3DD54985" w14:textId="77777777" w:rsidR="006077FA" w:rsidRPr="007E0B31" w:rsidRDefault="006077FA" w:rsidP="00ED5885">
            <w:pPr>
              <w:pStyle w:val="Arial11Bold"/>
              <w:rPr>
                <w:rFonts w:cs="Arial"/>
              </w:rPr>
            </w:pPr>
            <w:r w:rsidRPr="007E0B31">
              <w:rPr>
                <w:rFonts w:cs="Arial"/>
              </w:rPr>
              <w:lastRenderedPageBreak/>
              <w:t>Citizens Advice</w:t>
            </w:r>
          </w:p>
        </w:tc>
        <w:tc>
          <w:tcPr>
            <w:tcW w:w="7221"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00CF5EC1">
        <w:trPr>
          <w:cantSplit/>
        </w:trPr>
        <w:tc>
          <w:tcPr>
            <w:tcW w:w="2297"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7221"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00CF5EC1">
        <w:trPr>
          <w:cantSplit/>
        </w:trPr>
        <w:tc>
          <w:tcPr>
            <w:tcW w:w="2297"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7221"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00CF5EC1">
        <w:trPr>
          <w:cantSplit/>
        </w:trPr>
        <w:tc>
          <w:tcPr>
            <w:tcW w:w="2297"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7221"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0CF5EC1">
        <w:trPr>
          <w:cantSplit/>
        </w:trPr>
        <w:tc>
          <w:tcPr>
            <w:tcW w:w="2297"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7221"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0CF5EC1">
        <w:trPr>
          <w:cantSplit/>
        </w:trPr>
        <w:tc>
          <w:tcPr>
            <w:tcW w:w="2297"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7221"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0CF5EC1">
        <w:trPr>
          <w:cantSplit/>
        </w:trPr>
        <w:tc>
          <w:tcPr>
            <w:tcW w:w="2297"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7221"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0CF5EC1">
        <w:trPr>
          <w:cantSplit/>
        </w:trPr>
        <w:tc>
          <w:tcPr>
            <w:tcW w:w="2297"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7221"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0CF5EC1">
        <w:trPr>
          <w:cantSplit/>
        </w:trPr>
        <w:tc>
          <w:tcPr>
            <w:tcW w:w="2297"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7221"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0CF5EC1">
        <w:trPr>
          <w:cantSplit/>
        </w:trPr>
        <w:tc>
          <w:tcPr>
            <w:tcW w:w="2297"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7221"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00CF5EC1">
        <w:trPr>
          <w:cantSplit/>
        </w:trPr>
        <w:tc>
          <w:tcPr>
            <w:tcW w:w="2297"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7221"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00CF5EC1">
        <w:trPr>
          <w:cantSplit/>
        </w:trPr>
        <w:tc>
          <w:tcPr>
            <w:tcW w:w="2297" w:type="dxa"/>
          </w:tcPr>
          <w:p w14:paraId="09F4C595" w14:textId="77777777" w:rsidR="00C40DC8" w:rsidRPr="007E0B31" w:rsidRDefault="00C40DC8" w:rsidP="006A5C8D">
            <w:pPr>
              <w:pStyle w:val="Arial11Bold"/>
              <w:rPr>
                <w:rFonts w:cs="Arial"/>
              </w:rPr>
            </w:pPr>
            <w:r w:rsidRPr="007E0B31">
              <w:rPr>
                <w:rFonts w:cs="Arial"/>
              </w:rPr>
              <w:lastRenderedPageBreak/>
              <w:t>Code Administration Code of Practice</w:t>
            </w:r>
          </w:p>
        </w:tc>
        <w:tc>
          <w:tcPr>
            <w:tcW w:w="7221"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0CF5EC1">
        <w:trPr>
          <w:cantSplit/>
        </w:trPr>
        <w:tc>
          <w:tcPr>
            <w:tcW w:w="2297"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7221"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0CF5EC1">
        <w:trPr>
          <w:cantSplit/>
        </w:trPr>
        <w:tc>
          <w:tcPr>
            <w:tcW w:w="2297"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7221"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0CF5EC1">
        <w:trPr>
          <w:cantSplit/>
        </w:trPr>
        <w:tc>
          <w:tcPr>
            <w:tcW w:w="2297"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7221"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0CF5EC1">
        <w:trPr>
          <w:cantSplit/>
        </w:trPr>
        <w:tc>
          <w:tcPr>
            <w:tcW w:w="2297"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7221"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0CF5EC1">
        <w:trPr>
          <w:cantSplit/>
        </w:trPr>
        <w:tc>
          <w:tcPr>
            <w:tcW w:w="2297"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7221"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0CF5EC1">
        <w:trPr>
          <w:cantSplit/>
        </w:trPr>
        <w:tc>
          <w:tcPr>
            <w:tcW w:w="2297" w:type="dxa"/>
          </w:tcPr>
          <w:p w14:paraId="6314FD8D" w14:textId="1347C9AB" w:rsidR="004B6F56" w:rsidRPr="007E0B31" w:rsidRDefault="004B6F56" w:rsidP="00ED5885">
            <w:pPr>
              <w:pStyle w:val="Arial11Bold"/>
              <w:rPr>
                <w:rFonts w:cs="Arial"/>
              </w:rPr>
            </w:pPr>
            <w:r>
              <w:rPr>
                <w:rFonts w:cs="Arial"/>
              </w:rPr>
              <w:t>Committed Level</w:t>
            </w:r>
          </w:p>
        </w:tc>
        <w:tc>
          <w:tcPr>
            <w:tcW w:w="7221"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0CF5EC1">
        <w:trPr>
          <w:cantSplit/>
        </w:trPr>
        <w:tc>
          <w:tcPr>
            <w:tcW w:w="2297"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7221"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0CF5EC1">
        <w:trPr>
          <w:cantSplit/>
        </w:trPr>
        <w:tc>
          <w:tcPr>
            <w:tcW w:w="2297"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7221"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00CF5EC1">
        <w:trPr>
          <w:cantSplit/>
        </w:trPr>
        <w:tc>
          <w:tcPr>
            <w:tcW w:w="2297" w:type="dxa"/>
          </w:tcPr>
          <w:p w14:paraId="7FF3DDB1" w14:textId="77777777" w:rsidR="00C40DC8" w:rsidRPr="007E0B31" w:rsidRDefault="00C40DC8" w:rsidP="00ED5885">
            <w:pPr>
              <w:pStyle w:val="Arial11Bold"/>
              <w:rPr>
                <w:rFonts w:cs="Arial"/>
              </w:rPr>
            </w:pPr>
            <w:r w:rsidRPr="007E0B31">
              <w:rPr>
                <w:rFonts w:cs="Arial"/>
              </w:rPr>
              <w:t>Completion Date</w:t>
            </w:r>
          </w:p>
        </w:tc>
        <w:tc>
          <w:tcPr>
            <w:tcW w:w="7221"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0CF5EC1">
        <w:trPr>
          <w:cantSplit/>
        </w:trPr>
        <w:tc>
          <w:tcPr>
            <w:tcW w:w="2297" w:type="dxa"/>
          </w:tcPr>
          <w:p w14:paraId="2BADB393" w14:textId="77777777" w:rsidR="00C40DC8" w:rsidRPr="007E0B31" w:rsidRDefault="00C40DC8" w:rsidP="00ED5885">
            <w:pPr>
              <w:pStyle w:val="Arial11Bold"/>
              <w:rPr>
                <w:rFonts w:cs="Arial"/>
              </w:rPr>
            </w:pPr>
            <w:r w:rsidRPr="007E0B31">
              <w:rPr>
                <w:rFonts w:cs="Arial"/>
              </w:rPr>
              <w:lastRenderedPageBreak/>
              <w:t>Complex</w:t>
            </w:r>
          </w:p>
        </w:tc>
        <w:tc>
          <w:tcPr>
            <w:tcW w:w="7221"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0CF5EC1">
        <w:trPr>
          <w:cantSplit/>
        </w:trPr>
        <w:tc>
          <w:tcPr>
            <w:tcW w:w="2297"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7221"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0CF5EC1">
        <w:trPr>
          <w:cantSplit/>
        </w:trPr>
        <w:tc>
          <w:tcPr>
            <w:tcW w:w="2297" w:type="dxa"/>
          </w:tcPr>
          <w:p w14:paraId="20BD27CC" w14:textId="5B7DE624" w:rsidR="00C40DC8" w:rsidRPr="007E0B31" w:rsidRDefault="00C40DC8" w:rsidP="00ED5885">
            <w:pPr>
              <w:pStyle w:val="Arial11Bold"/>
              <w:rPr>
                <w:rFonts w:cs="Arial"/>
              </w:rPr>
            </w:pPr>
            <w:bookmarkStart w:id="9" w:name="_DV_C9"/>
            <w:r w:rsidRPr="007E0B31">
              <w:rPr>
                <w:rFonts w:cs="Arial"/>
              </w:rPr>
              <w:t>Compliance Statement</w:t>
            </w:r>
            <w:bookmarkEnd w:id="9"/>
          </w:p>
        </w:tc>
        <w:tc>
          <w:tcPr>
            <w:tcW w:w="7221" w:type="dxa"/>
          </w:tcPr>
          <w:p w14:paraId="13AC6FB0" w14:textId="77777777" w:rsidR="00C40DC8" w:rsidRPr="00E61A96" w:rsidRDefault="00C40DC8" w:rsidP="00BB3C86">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C40DC8" w:rsidRPr="00E61A96" w:rsidRDefault="00C40DC8" w:rsidP="00BB3C86">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C40DC8" w:rsidRPr="00E61A96" w:rsidRDefault="00C40DC8" w:rsidP="00BB3C86">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C40DC8" w:rsidRPr="00E61A96" w:rsidRDefault="00C40DC8" w:rsidP="00BB3C86">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C40DC8" w:rsidRPr="007E0B31" w:rsidRDefault="00091D8D" w:rsidP="00BB3C86">
            <w:pPr>
              <w:pStyle w:val="TableArial11"/>
              <w:rPr>
                <w:rFonts w:cs="Arial"/>
              </w:rPr>
            </w:pPr>
            <w:bookmarkStart w:id="15" w:name="_DV_C15"/>
            <w:bookmarkEnd w:id="1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5"/>
          </w:p>
        </w:tc>
      </w:tr>
      <w:tr w:rsidR="00C40DC8" w:rsidRPr="007E0B31" w14:paraId="06D87C8F" w14:textId="77777777" w:rsidTr="00CF5EC1">
        <w:trPr>
          <w:cantSplit/>
        </w:trPr>
        <w:tc>
          <w:tcPr>
            <w:tcW w:w="2297"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7221"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00CF5EC1">
        <w:trPr>
          <w:cantSplit/>
        </w:trPr>
        <w:tc>
          <w:tcPr>
            <w:tcW w:w="2297"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7221"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0CF5EC1">
        <w:trPr>
          <w:cantSplit/>
        </w:trPr>
        <w:tc>
          <w:tcPr>
            <w:tcW w:w="2297"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7221"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00CF5EC1">
        <w:trPr>
          <w:cantSplit/>
        </w:trPr>
        <w:tc>
          <w:tcPr>
            <w:tcW w:w="2297"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7221"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0CF5EC1">
        <w:trPr>
          <w:cantSplit/>
        </w:trPr>
        <w:tc>
          <w:tcPr>
            <w:tcW w:w="2297" w:type="dxa"/>
          </w:tcPr>
          <w:p w14:paraId="501E731D" w14:textId="77777777" w:rsidR="009E0D93" w:rsidRPr="007E0B31" w:rsidRDefault="009E0D93" w:rsidP="00ED5885">
            <w:pPr>
              <w:pStyle w:val="Arial11Bold"/>
              <w:rPr>
                <w:rFonts w:cs="Arial"/>
              </w:rPr>
            </w:pPr>
            <w:r w:rsidRPr="007E0B31">
              <w:rPr>
                <w:rFonts w:cs="Arial"/>
              </w:rPr>
              <w:lastRenderedPageBreak/>
              <w:t xml:space="preserve">Connection Conditions </w:t>
            </w:r>
            <w:r w:rsidRPr="007E0B31">
              <w:rPr>
                <w:rFonts w:cs="Arial"/>
                <w:b w:val="0"/>
              </w:rPr>
              <w:t>or</w:t>
            </w:r>
            <w:r w:rsidRPr="007E0B31">
              <w:rPr>
                <w:rFonts w:cs="Arial"/>
              </w:rPr>
              <w:t xml:space="preserve"> CC</w:t>
            </w:r>
          </w:p>
        </w:tc>
        <w:tc>
          <w:tcPr>
            <w:tcW w:w="7221"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00CF5EC1">
        <w:trPr>
          <w:cantSplit/>
        </w:trPr>
        <w:tc>
          <w:tcPr>
            <w:tcW w:w="2297"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7221"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00CF5EC1">
        <w:trPr>
          <w:cantSplit/>
        </w:trPr>
        <w:tc>
          <w:tcPr>
            <w:tcW w:w="2297"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7221"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0CF5EC1">
        <w:trPr>
          <w:cantSplit/>
        </w:trPr>
        <w:tc>
          <w:tcPr>
            <w:tcW w:w="2297"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7221"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0CF5EC1">
        <w:trPr>
          <w:cantSplit/>
        </w:trPr>
        <w:tc>
          <w:tcPr>
            <w:tcW w:w="2297" w:type="dxa"/>
          </w:tcPr>
          <w:p w14:paraId="4B2413B1" w14:textId="77777777" w:rsidR="009E0D93" w:rsidRPr="007E0B31" w:rsidRDefault="009E0D93" w:rsidP="00ED5885">
            <w:pPr>
              <w:pStyle w:val="Arial11Bold"/>
              <w:rPr>
                <w:rFonts w:cs="Arial"/>
              </w:rPr>
            </w:pPr>
            <w:r w:rsidRPr="007E0B31">
              <w:rPr>
                <w:rFonts w:cs="Arial"/>
              </w:rPr>
              <w:t>Connection Site</w:t>
            </w:r>
          </w:p>
        </w:tc>
        <w:tc>
          <w:tcPr>
            <w:tcW w:w="7221"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0CF5EC1">
        <w:trPr>
          <w:cantSplit/>
        </w:trPr>
        <w:tc>
          <w:tcPr>
            <w:tcW w:w="2297"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7221"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0CF5EC1">
        <w:trPr>
          <w:cantSplit/>
        </w:trPr>
        <w:tc>
          <w:tcPr>
            <w:tcW w:w="2297"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7221"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0CF5EC1">
        <w:trPr>
          <w:cantSplit/>
        </w:trPr>
        <w:tc>
          <w:tcPr>
            <w:tcW w:w="2297"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7221"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00CF5EC1">
        <w:trPr>
          <w:cantSplit/>
        </w:trPr>
        <w:tc>
          <w:tcPr>
            <w:tcW w:w="2297"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7221"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00CF5EC1">
        <w:trPr>
          <w:cantSplit/>
        </w:trPr>
        <w:tc>
          <w:tcPr>
            <w:tcW w:w="2297" w:type="dxa"/>
          </w:tcPr>
          <w:p w14:paraId="29DEC0AF" w14:textId="77777777" w:rsidR="005B725F" w:rsidRPr="007E0B31" w:rsidRDefault="005B725F" w:rsidP="005B725F">
            <w:pPr>
              <w:pStyle w:val="Arial11Bold"/>
              <w:rPr>
                <w:rFonts w:cs="Arial"/>
              </w:rPr>
            </w:pPr>
            <w:r w:rsidRPr="007E0B31">
              <w:rPr>
                <w:rFonts w:cs="Arial"/>
              </w:rPr>
              <w:t>Control Calls</w:t>
            </w:r>
          </w:p>
        </w:tc>
        <w:tc>
          <w:tcPr>
            <w:tcW w:w="7221"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00CF5EC1">
        <w:trPr>
          <w:cantSplit/>
        </w:trPr>
        <w:tc>
          <w:tcPr>
            <w:tcW w:w="2297" w:type="dxa"/>
          </w:tcPr>
          <w:p w14:paraId="565B74C5" w14:textId="77777777" w:rsidR="005B725F" w:rsidRPr="007E0B31" w:rsidRDefault="005B725F" w:rsidP="005B725F">
            <w:pPr>
              <w:pStyle w:val="Arial11Bold"/>
              <w:rPr>
                <w:rFonts w:cs="Arial"/>
              </w:rPr>
            </w:pPr>
            <w:r w:rsidRPr="007E0B31">
              <w:rPr>
                <w:rFonts w:cs="Arial"/>
              </w:rPr>
              <w:t>Control Centre</w:t>
            </w:r>
          </w:p>
        </w:tc>
        <w:tc>
          <w:tcPr>
            <w:tcW w:w="7221"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00CF5EC1">
        <w:trPr>
          <w:cantSplit/>
        </w:trPr>
        <w:tc>
          <w:tcPr>
            <w:tcW w:w="2297"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7221"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00CF5EC1">
        <w:trPr>
          <w:cantSplit/>
        </w:trPr>
        <w:tc>
          <w:tcPr>
            <w:tcW w:w="2297" w:type="dxa"/>
          </w:tcPr>
          <w:p w14:paraId="0565CA3D" w14:textId="77777777" w:rsidR="005B725F" w:rsidRPr="007E0B31" w:rsidRDefault="005B725F" w:rsidP="005B725F">
            <w:pPr>
              <w:pStyle w:val="Arial11Bold"/>
              <w:rPr>
                <w:rFonts w:cs="Arial"/>
              </w:rPr>
            </w:pPr>
            <w:r w:rsidRPr="007E0B31">
              <w:rPr>
                <w:rFonts w:cs="Arial"/>
              </w:rPr>
              <w:t>Control Person</w:t>
            </w:r>
          </w:p>
        </w:tc>
        <w:tc>
          <w:tcPr>
            <w:tcW w:w="7221"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00CF5EC1">
        <w:trPr>
          <w:cantSplit/>
        </w:trPr>
        <w:tc>
          <w:tcPr>
            <w:tcW w:w="2297"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7221"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00CF5EC1">
        <w:trPr>
          <w:cantSplit/>
        </w:trPr>
        <w:tc>
          <w:tcPr>
            <w:tcW w:w="2297" w:type="dxa"/>
          </w:tcPr>
          <w:p w14:paraId="61E04235" w14:textId="77777777" w:rsidR="005B725F" w:rsidRPr="007E0B31" w:rsidRDefault="005B725F" w:rsidP="005B725F">
            <w:pPr>
              <w:pStyle w:val="Arial11Bold"/>
              <w:rPr>
                <w:rFonts w:cs="Arial"/>
              </w:rPr>
            </w:pPr>
            <w:r w:rsidRPr="007E0B31">
              <w:rPr>
                <w:rFonts w:cs="Arial"/>
              </w:rPr>
              <w:lastRenderedPageBreak/>
              <w:t>Control Point</w:t>
            </w:r>
          </w:p>
        </w:tc>
        <w:tc>
          <w:tcPr>
            <w:tcW w:w="7221" w:type="dxa"/>
          </w:tcPr>
          <w:p w14:paraId="7358CD55" w14:textId="77777777" w:rsidR="005B725F" w:rsidRPr="007E0B31" w:rsidRDefault="005B725F" w:rsidP="005B725F">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00CF5EC1">
        <w:trPr>
          <w:cantSplit/>
        </w:trPr>
        <w:tc>
          <w:tcPr>
            <w:tcW w:w="2297"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7221"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00CF5EC1">
        <w:trPr>
          <w:cantSplit/>
        </w:trPr>
        <w:tc>
          <w:tcPr>
            <w:tcW w:w="2297"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7221" w:type="dxa"/>
          </w:tcPr>
          <w:p w14:paraId="7330C8CF" w14:textId="04E460C9" w:rsidR="005B725F" w:rsidRPr="007E0B31" w:rsidRDefault="005B725F" w:rsidP="005B725F">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00CF5EC1">
        <w:trPr>
          <w:cantSplit/>
        </w:trPr>
        <w:tc>
          <w:tcPr>
            <w:tcW w:w="2297"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7221"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00CF5EC1">
        <w:trPr>
          <w:cantSplit/>
        </w:trPr>
        <w:tc>
          <w:tcPr>
            <w:tcW w:w="2297" w:type="dxa"/>
          </w:tcPr>
          <w:p w14:paraId="5D17F633" w14:textId="778F2175" w:rsidR="00213EC2" w:rsidRPr="002A73E9" w:rsidRDefault="00213EC2" w:rsidP="00213EC2">
            <w:pPr>
              <w:pStyle w:val="Arial11Bold"/>
              <w:rPr>
                <w:highlight w:val="green"/>
              </w:rPr>
            </w:pPr>
            <w:r w:rsidRPr="001227B2">
              <w:lastRenderedPageBreak/>
              <w:t>Critical Tools and Facilities</w:t>
            </w:r>
          </w:p>
        </w:tc>
        <w:tc>
          <w:tcPr>
            <w:tcW w:w="7221"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proofErr w:type="gramStart"/>
            <w:r w:rsidRPr="00845E49">
              <w:t>personnel;</w:t>
            </w:r>
            <w:proofErr w:type="gramEnd"/>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w:t>
            </w:r>
            <w:proofErr w:type="gramStart"/>
            <w:r w:rsidRPr="00845E49">
              <w:t>5;</w:t>
            </w:r>
            <w:proofErr w:type="gramEnd"/>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w:t>
            </w:r>
            <w:proofErr w:type="gramStart"/>
            <w:r w:rsidRPr="009F79B7">
              <w:rPr>
                <w:b/>
              </w:rPr>
              <w:t>Apparatus</w:t>
            </w:r>
            <w:r w:rsidRPr="009F79B7">
              <w:t>;</w:t>
            </w:r>
            <w:proofErr w:type="gramEnd"/>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w:t>
            </w:r>
            <w:proofErr w:type="gramStart"/>
            <w:r w:rsidRPr="00264635">
              <w:t>operation;</w:t>
            </w:r>
            <w:proofErr w:type="gramEnd"/>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00CF5EC1">
        <w:trPr>
          <w:cantSplit/>
        </w:trPr>
        <w:tc>
          <w:tcPr>
            <w:tcW w:w="2297" w:type="dxa"/>
          </w:tcPr>
          <w:p w14:paraId="1E287F9A" w14:textId="77777777" w:rsidR="00213EC2" w:rsidRPr="007E0B31" w:rsidRDefault="00213EC2" w:rsidP="00213EC2">
            <w:pPr>
              <w:pStyle w:val="Arial11Bold"/>
              <w:rPr>
                <w:rFonts w:cs="Arial"/>
              </w:rPr>
            </w:pPr>
            <w:r w:rsidRPr="001801CA">
              <w:rPr>
                <w:rFonts w:cs="Arial"/>
              </w:rPr>
              <w:lastRenderedPageBreak/>
              <w:t>CUSC</w:t>
            </w:r>
          </w:p>
        </w:tc>
        <w:tc>
          <w:tcPr>
            <w:tcW w:w="7221" w:type="dxa"/>
          </w:tcPr>
          <w:p w14:paraId="12B3E7E0" w14:textId="455B21ED" w:rsidR="00213EC2" w:rsidRPr="007E0B31" w:rsidRDefault="15CFBD21" w:rsidP="00213EC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00CF5EC1">
        <w:trPr>
          <w:cantSplit/>
        </w:trPr>
        <w:tc>
          <w:tcPr>
            <w:tcW w:w="2297" w:type="dxa"/>
          </w:tcPr>
          <w:p w14:paraId="36634764" w14:textId="77777777" w:rsidR="00213EC2" w:rsidRPr="007E0B31" w:rsidRDefault="00213EC2" w:rsidP="00213EC2">
            <w:pPr>
              <w:pStyle w:val="Arial11Bold"/>
              <w:rPr>
                <w:rFonts w:cs="Arial"/>
              </w:rPr>
            </w:pPr>
            <w:r w:rsidRPr="007E0B31">
              <w:rPr>
                <w:rFonts w:cs="Arial"/>
              </w:rPr>
              <w:t>CUSC Contract</w:t>
            </w:r>
          </w:p>
        </w:tc>
        <w:tc>
          <w:tcPr>
            <w:tcW w:w="7221" w:type="dxa"/>
          </w:tcPr>
          <w:p w14:paraId="19B688D1" w14:textId="24BAA140" w:rsidR="00213EC2" w:rsidRPr="007E0B31" w:rsidRDefault="15CFBD21" w:rsidP="38E6A229">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00CF5EC1">
        <w:trPr>
          <w:cantSplit/>
        </w:trPr>
        <w:tc>
          <w:tcPr>
            <w:tcW w:w="2297"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7221" w:type="dxa"/>
          </w:tcPr>
          <w:p w14:paraId="029332DF" w14:textId="54315252" w:rsidR="00213EC2" w:rsidRPr="007E0B31" w:rsidRDefault="15CFBD21" w:rsidP="00213EC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00CF5EC1">
        <w:trPr>
          <w:cantSplit/>
        </w:trPr>
        <w:tc>
          <w:tcPr>
            <w:tcW w:w="2297" w:type="dxa"/>
          </w:tcPr>
          <w:p w14:paraId="5509DB7A" w14:textId="77777777" w:rsidR="00213EC2" w:rsidRPr="007E0B31" w:rsidRDefault="00213EC2" w:rsidP="00213EC2">
            <w:pPr>
              <w:pStyle w:val="Arial11Bold"/>
              <w:rPr>
                <w:rFonts w:cs="Arial"/>
              </w:rPr>
            </w:pPr>
            <w:r w:rsidRPr="007E0B31">
              <w:rPr>
                <w:rFonts w:cs="Arial"/>
              </w:rPr>
              <w:t>CUSC Party</w:t>
            </w:r>
          </w:p>
        </w:tc>
        <w:tc>
          <w:tcPr>
            <w:tcW w:w="7221" w:type="dxa"/>
          </w:tcPr>
          <w:p w14:paraId="7635BD5F" w14:textId="3A6DDD3A" w:rsidR="00213EC2" w:rsidRPr="007E0B31" w:rsidRDefault="00213EC2" w:rsidP="00213EC2">
            <w:pPr>
              <w:pStyle w:val="TableArial11"/>
              <w:rPr>
                <w:rFonts w:cs="Arial"/>
              </w:rPr>
            </w:pPr>
            <w:r w:rsidRPr="38E6A229">
              <w:rPr>
                <w:rFonts w:cs="Arial"/>
              </w:rPr>
              <w:t xml:space="preserve">As defined in </w:t>
            </w:r>
            <w:proofErr w:type="gramStart"/>
            <w:r w:rsidRPr="38E6A229">
              <w:rPr>
                <w:rFonts w:cs="Arial"/>
              </w:rPr>
              <w:t xml:space="preserve">the </w:t>
            </w:r>
            <w:r w:rsidR="75403102" w:rsidRPr="38E6A229">
              <w:rPr>
                <w:rFonts w:cs="Arial"/>
              </w:rPr>
              <w:t xml:space="preserve"> </w:t>
            </w:r>
            <w:r w:rsidR="75403102" w:rsidRPr="004E64E8">
              <w:rPr>
                <w:rFonts w:cs="Arial"/>
                <w:b/>
                <w:bCs/>
              </w:rPr>
              <w:t>ESO</w:t>
            </w:r>
            <w:proofErr w:type="gramEnd"/>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00CF5EC1">
        <w:trPr>
          <w:cantSplit/>
        </w:trPr>
        <w:tc>
          <w:tcPr>
            <w:tcW w:w="2297" w:type="dxa"/>
          </w:tcPr>
          <w:p w14:paraId="7B345751" w14:textId="77777777" w:rsidR="00213EC2" w:rsidRPr="007E0B31" w:rsidRDefault="00213EC2" w:rsidP="00213EC2">
            <w:pPr>
              <w:pStyle w:val="Arial11Bold"/>
              <w:rPr>
                <w:rFonts w:cs="Arial"/>
              </w:rPr>
            </w:pPr>
            <w:r w:rsidRPr="007E0B31">
              <w:rPr>
                <w:rFonts w:cs="Arial"/>
              </w:rPr>
              <w:t>Customer</w:t>
            </w:r>
          </w:p>
        </w:tc>
        <w:tc>
          <w:tcPr>
            <w:tcW w:w="7221" w:type="dxa"/>
          </w:tcPr>
          <w:p w14:paraId="2206AA53" w14:textId="4F949084" w:rsidR="00213EC2" w:rsidRPr="007E0B31" w:rsidRDefault="00213EC2" w:rsidP="00213EC2">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213EC2" w:rsidRPr="007E0B31" w14:paraId="56EA79E2" w14:textId="77777777" w:rsidTr="00CF5EC1">
        <w:trPr>
          <w:cantSplit/>
        </w:trPr>
        <w:tc>
          <w:tcPr>
            <w:tcW w:w="2297"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7221"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00CF5EC1">
        <w:trPr>
          <w:cantSplit/>
        </w:trPr>
        <w:tc>
          <w:tcPr>
            <w:tcW w:w="2297"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7221"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00CF5EC1">
        <w:trPr>
          <w:cantSplit/>
        </w:trPr>
        <w:tc>
          <w:tcPr>
            <w:tcW w:w="2297"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7221"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213EC2" w:rsidRPr="00A97193" w14:paraId="5D695C49" w14:textId="77777777" w:rsidTr="00CF5EC1">
        <w:trPr>
          <w:cantSplit/>
        </w:trPr>
        <w:tc>
          <w:tcPr>
            <w:tcW w:w="2297"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7221"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00CF5EC1">
        <w:trPr>
          <w:cantSplit/>
        </w:trPr>
        <w:tc>
          <w:tcPr>
            <w:tcW w:w="2297" w:type="dxa"/>
          </w:tcPr>
          <w:p w14:paraId="6C6A7825" w14:textId="44C72974" w:rsidR="00213EC2" w:rsidRPr="006D65CB" w:rsidRDefault="00213EC2" w:rsidP="00213EC2">
            <w:pPr>
              <w:pStyle w:val="Arial11Bold"/>
              <w:rPr>
                <w:rFonts w:cs="Arial"/>
              </w:rPr>
            </w:pPr>
            <w:r w:rsidRPr="006D65CB">
              <w:rPr>
                <w:lang w:val="en-US"/>
              </w:rPr>
              <w:lastRenderedPageBreak/>
              <w:t>Data Publisher</w:t>
            </w:r>
          </w:p>
        </w:tc>
        <w:tc>
          <w:tcPr>
            <w:tcW w:w="7221"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00CF5EC1">
        <w:trPr>
          <w:cantSplit/>
        </w:trPr>
        <w:tc>
          <w:tcPr>
            <w:tcW w:w="2297"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7221"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00CF5EC1">
        <w:trPr>
          <w:cantSplit/>
        </w:trPr>
        <w:tc>
          <w:tcPr>
            <w:tcW w:w="2297"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7221" w:type="dxa"/>
          </w:tcPr>
          <w:p w14:paraId="41EC003B" w14:textId="23CCCE84" w:rsidR="00213EC2" w:rsidRPr="007E0B31" w:rsidRDefault="00213EC2" w:rsidP="00213EC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w:t>
            </w:r>
            <w:proofErr w:type="gramStart"/>
            <w:r w:rsidRPr="38E6A229">
              <w:rPr>
                <w:rFonts w:cs="Arial"/>
              </w:rPr>
              <w:t xml:space="preserve">on </w:t>
            </w:r>
            <w:r w:rsidR="2B38FBFC" w:rsidRPr="38E6A229">
              <w:rPr>
                <w:rFonts w:cs="Arial"/>
              </w:rPr>
              <w:t xml:space="preserve"> The</w:t>
            </w:r>
            <w:proofErr w:type="gramEnd"/>
            <w:r w:rsidR="2B38FBFC" w:rsidRPr="38E6A229">
              <w:rPr>
                <w:rFonts w:cs="Arial"/>
              </w:rPr>
              <w:t xml:space="preserv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00CF5EC1">
        <w:trPr>
          <w:cantSplit/>
        </w:trPr>
        <w:tc>
          <w:tcPr>
            <w:tcW w:w="2297"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7221"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00CF5EC1">
        <w:trPr>
          <w:cantSplit/>
        </w:trPr>
        <w:tc>
          <w:tcPr>
            <w:tcW w:w="2297" w:type="dxa"/>
          </w:tcPr>
          <w:p w14:paraId="78134748" w14:textId="77777777" w:rsidR="00213EC2" w:rsidRPr="007E0B31" w:rsidRDefault="00213EC2" w:rsidP="00213EC2">
            <w:pPr>
              <w:pStyle w:val="Arial11Bold"/>
              <w:rPr>
                <w:rFonts w:cs="Arial"/>
              </w:rPr>
            </w:pPr>
            <w:r w:rsidRPr="007E0B31">
              <w:rPr>
                <w:rFonts w:cs="Arial"/>
              </w:rPr>
              <w:t>DC Converter</w:t>
            </w:r>
          </w:p>
        </w:tc>
        <w:tc>
          <w:tcPr>
            <w:tcW w:w="7221"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00CF5EC1">
        <w:trPr>
          <w:cantSplit/>
        </w:trPr>
        <w:tc>
          <w:tcPr>
            <w:tcW w:w="2297"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7221"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00CF5EC1">
        <w:trPr>
          <w:cantSplit/>
        </w:trPr>
        <w:tc>
          <w:tcPr>
            <w:tcW w:w="2297" w:type="dxa"/>
          </w:tcPr>
          <w:p w14:paraId="222E9D6C" w14:textId="77777777" w:rsidR="00213EC2" w:rsidRPr="007E0B31" w:rsidRDefault="00213EC2" w:rsidP="00213EC2">
            <w:pPr>
              <w:pStyle w:val="Arial11Bold"/>
              <w:rPr>
                <w:rFonts w:cs="Arial"/>
              </w:rPr>
            </w:pPr>
            <w:r w:rsidRPr="007E0B31">
              <w:rPr>
                <w:rFonts w:cs="Arial"/>
              </w:rPr>
              <w:t>DC Network</w:t>
            </w:r>
          </w:p>
        </w:tc>
        <w:tc>
          <w:tcPr>
            <w:tcW w:w="7221"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00CF5EC1">
        <w:trPr>
          <w:cantSplit/>
        </w:trPr>
        <w:tc>
          <w:tcPr>
            <w:tcW w:w="2297" w:type="dxa"/>
          </w:tcPr>
          <w:p w14:paraId="28B46EC0" w14:textId="6EB233EA" w:rsidR="00213EC2" w:rsidRPr="007E0B31" w:rsidRDefault="00213EC2" w:rsidP="00213EC2">
            <w:pPr>
              <w:pStyle w:val="Arial11Bold"/>
              <w:rPr>
                <w:rFonts w:cs="Arial"/>
              </w:rPr>
            </w:pPr>
            <w:bookmarkStart w:id="16" w:name="_DV_C16"/>
            <w:r w:rsidRPr="007E0B31">
              <w:rPr>
                <w:rFonts w:cs="Arial"/>
              </w:rPr>
              <w:t>DCUSA</w:t>
            </w:r>
            <w:bookmarkEnd w:id="16"/>
          </w:p>
        </w:tc>
        <w:tc>
          <w:tcPr>
            <w:tcW w:w="7221" w:type="dxa"/>
          </w:tcPr>
          <w:p w14:paraId="2D09966A" w14:textId="77777777" w:rsidR="00213EC2" w:rsidRPr="007E0B31" w:rsidRDefault="00213EC2" w:rsidP="00213EC2">
            <w:pPr>
              <w:pStyle w:val="TableArial11"/>
              <w:rPr>
                <w:rFonts w:cs="Arial"/>
              </w:rPr>
            </w:pPr>
            <w:bookmarkStart w:id="1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7"/>
          </w:p>
        </w:tc>
      </w:tr>
      <w:tr w:rsidR="00213EC2" w:rsidRPr="007E0B31" w14:paraId="1606AF94" w14:textId="77777777" w:rsidTr="00CF5EC1">
        <w:trPr>
          <w:cantSplit/>
        </w:trPr>
        <w:tc>
          <w:tcPr>
            <w:tcW w:w="2297" w:type="dxa"/>
          </w:tcPr>
          <w:p w14:paraId="4E5CF645" w14:textId="7FE8AA42" w:rsidR="00213EC2" w:rsidRPr="007E0B31" w:rsidRDefault="00213EC2" w:rsidP="00213EC2">
            <w:pPr>
              <w:pStyle w:val="Arial11Bold"/>
              <w:rPr>
                <w:rFonts w:cs="Arial"/>
              </w:rPr>
            </w:pPr>
            <w:r>
              <w:rPr>
                <w:rFonts w:cs="Arial"/>
              </w:rPr>
              <w:t>Defence Service Provider</w:t>
            </w:r>
          </w:p>
        </w:tc>
        <w:tc>
          <w:tcPr>
            <w:tcW w:w="7221"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00CF5EC1">
        <w:trPr>
          <w:cantSplit/>
        </w:trPr>
        <w:tc>
          <w:tcPr>
            <w:tcW w:w="2297"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7221"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00CF5EC1">
        <w:trPr>
          <w:cantSplit/>
        </w:trPr>
        <w:tc>
          <w:tcPr>
            <w:tcW w:w="2297" w:type="dxa"/>
          </w:tcPr>
          <w:p w14:paraId="117B083C" w14:textId="77777777" w:rsidR="00213EC2" w:rsidRPr="007E0B31" w:rsidRDefault="00213EC2" w:rsidP="00213EC2">
            <w:pPr>
              <w:pStyle w:val="Arial11Bold"/>
              <w:rPr>
                <w:rFonts w:cs="Arial"/>
              </w:rPr>
            </w:pPr>
            <w:r w:rsidRPr="007E0B31">
              <w:rPr>
                <w:rFonts w:cs="Arial"/>
              </w:rPr>
              <w:t>De-Load</w:t>
            </w:r>
          </w:p>
        </w:tc>
        <w:tc>
          <w:tcPr>
            <w:tcW w:w="7221"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00CF5EC1">
        <w:trPr>
          <w:cantSplit/>
        </w:trPr>
        <w:tc>
          <w:tcPr>
            <w:tcW w:w="2297"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7221"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00CF5EC1">
        <w:trPr>
          <w:cantSplit/>
        </w:trPr>
        <w:tc>
          <w:tcPr>
            <w:tcW w:w="2297" w:type="dxa"/>
          </w:tcPr>
          <w:p w14:paraId="2DC6202B" w14:textId="77777777" w:rsidR="00213EC2" w:rsidRPr="007E0B31" w:rsidRDefault="00213EC2" w:rsidP="00213EC2">
            <w:pPr>
              <w:pStyle w:val="Arial11Bold"/>
              <w:rPr>
                <w:rFonts w:cs="Arial"/>
              </w:rPr>
            </w:pPr>
            <w:r w:rsidRPr="007E0B31">
              <w:rPr>
                <w:rFonts w:cs="Arial"/>
              </w:rPr>
              <w:t>Demand</w:t>
            </w:r>
          </w:p>
        </w:tc>
        <w:tc>
          <w:tcPr>
            <w:tcW w:w="7221"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00CF5EC1">
        <w:trPr>
          <w:cantSplit/>
        </w:trPr>
        <w:tc>
          <w:tcPr>
            <w:tcW w:w="2297"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7221"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00CF5EC1">
        <w:trPr>
          <w:cantSplit/>
        </w:trPr>
        <w:tc>
          <w:tcPr>
            <w:tcW w:w="2297" w:type="dxa"/>
          </w:tcPr>
          <w:p w14:paraId="2D2F08BE" w14:textId="77777777" w:rsidR="00213EC2" w:rsidRPr="007E0B31" w:rsidRDefault="00213EC2" w:rsidP="00213EC2">
            <w:pPr>
              <w:pStyle w:val="Arial11Bold"/>
              <w:rPr>
                <w:rFonts w:cs="Arial"/>
              </w:rPr>
            </w:pPr>
            <w:r w:rsidRPr="007E0B31">
              <w:rPr>
                <w:rFonts w:cs="Arial"/>
              </w:rPr>
              <w:lastRenderedPageBreak/>
              <w:t>Demand Capacity</w:t>
            </w:r>
          </w:p>
        </w:tc>
        <w:tc>
          <w:tcPr>
            <w:tcW w:w="7221"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00CF5EC1">
        <w:trPr>
          <w:cantSplit/>
        </w:trPr>
        <w:tc>
          <w:tcPr>
            <w:tcW w:w="2297" w:type="dxa"/>
          </w:tcPr>
          <w:p w14:paraId="0DB30E04" w14:textId="77777777" w:rsidR="00213EC2" w:rsidRPr="007E0B31" w:rsidRDefault="00213EC2" w:rsidP="00213EC2">
            <w:pPr>
              <w:pStyle w:val="Arial11Bold"/>
              <w:rPr>
                <w:rFonts w:cs="Arial"/>
              </w:rPr>
            </w:pPr>
            <w:r w:rsidRPr="007E0B31">
              <w:rPr>
                <w:rFonts w:cs="Arial"/>
              </w:rPr>
              <w:t>Demand Control</w:t>
            </w:r>
          </w:p>
        </w:tc>
        <w:tc>
          <w:tcPr>
            <w:tcW w:w="7221" w:type="dxa"/>
          </w:tcPr>
          <w:p w14:paraId="292D7690" w14:textId="77777777" w:rsidR="00213EC2" w:rsidRPr="007E0B31" w:rsidRDefault="00213EC2" w:rsidP="00213EC2">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00CF5EC1">
        <w:trPr>
          <w:cantSplit/>
        </w:trPr>
        <w:tc>
          <w:tcPr>
            <w:tcW w:w="2297"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7221"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00CF5EC1">
        <w:trPr>
          <w:cantSplit/>
        </w:trPr>
        <w:tc>
          <w:tcPr>
            <w:tcW w:w="2297"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7221"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213EC2" w:rsidRPr="007E0B31" w14:paraId="0DAA104C" w14:textId="77777777" w:rsidTr="00CF5EC1">
        <w:trPr>
          <w:cantSplit/>
        </w:trPr>
        <w:tc>
          <w:tcPr>
            <w:tcW w:w="2297"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7221"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00CF5EC1">
        <w:trPr>
          <w:cantSplit/>
        </w:trPr>
        <w:tc>
          <w:tcPr>
            <w:tcW w:w="2297"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7221"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00CF5EC1">
        <w:trPr>
          <w:cantSplit/>
        </w:trPr>
        <w:tc>
          <w:tcPr>
            <w:tcW w:w="2297"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7221"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00CF5EC1">
        <w:trPr>
          <w:cantSplit/>
        </w:trPr>
        <w:tc>
          <w:tcPr>
            <w:tcW w:w="2297"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7221"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00CF5EC1">
        <w:trPr>
          <w:cantSplit/>
        </w:trPr>
        <w:tc>
          <w:tcPr>
            <w:tcW w:w="2297"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7221"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00CF5EC1">
        <w:trPr>
          <w:cantSplit/>
        </w:trPr>
        <w:tc>
          <w:tcPr>
            <w:tcW w:w="2297"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7221"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00CF5EC1">
        <w:trPr>
          <w:cantSplit/>
        </w:trPr>
        <w:tc>
          <w:tcPr>
            <w:tcW w:w="2297"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7221"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00CF5EC1">
        <w:trPr>
          <w:cantSplit/>
        </w:trPr>
        <w:tc>
          <w:tcPr>
            <w:tcW w:w="2297"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7221"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00CF5EC1">
        <w:trPr>
          <w:cantSplit/>
        </w:trPr>
        <w:tc>
          <w:tcPr>
            <w:tcW w:w="2297" w:type="dxa"/>
          </w:tcPr>
          <w:p w14:paraId="608821CD" w14:textId="2F24A7A4" w:rsidR="00213EC2" w:rsidRPr="007E0B31" w:rsidRDefault="00213EC2" w:rsidP="00213EC2">
            <w:pPr>
              <w:rPr>
                <w:rFonts w:cs="Arial"/>
                <w:b/>
              </w:rPr>
            </w:pPr>
            <w:r w:rsidRPr="005C20E3">
              <w:rPr>
                <w:b/>
              </w:rPr>
              <w:t>Demand Response Unit Document (DRUD)</w:t>
            </w:r>
          </w:p>
        </w:tc>
        <w:tc>
          <w:tcPr>
            <w:tcW w:w="7221"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00CF5EC1">
        <w:trPr>
          <w:cantSplit/>
        </w:trPr>
        <w:tc>
          <w:tcPr>
            <w:tcW w:w="2297"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7221"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00CF5EC1">
        <w:trPr>
          <w:cantSplit/>
        </w:trPr>
        <w:tc>
          <w:tcPr>
            <w:tcW w:w="2297"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7221"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00CF5EC1">
        <w:trPr>
          <w:cantSplit/>
        </w:trPr>
        <w:tc>
          <w:tcPr>
            <w:tcW w:w="2297"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7221"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00CF5EC1">
        <w:trPr>
          <w:cantSplit/>
        </w:trPr>
        <w:tc>
          <w:tcPr>
            <w:tcW w:w="2297" w:type="dxa"/>
          </w:tcPr>
          <w:p w14:paraId="7D7D28A9" w14:textId="77777777" w:rsidR="00213EC2" w:rsidRPr="007E0B31" w:rsidRDefault="00213EC2" w:rsidP="00213EC2">
            <w:pPr>
              <w:pStyle w:val="Arial11Bold"/>
              <w:rPr>
                <w:rFonts w:cs="Arial"/>
              </w:rPr>
            </w:pPr>
            <w:r w:rsidRPr="007E0B31">
              <w:rPr>
                <w:rFonts w:cs="Arial"/>
              </w:rPr>
              <w:t>De-Synchronise</w:t>
            </w:r>
          </w:p>
        </w:tc>
        <w:tc>
          <w:tcPr>
            <w:tcW w:w="7221"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00CF5EC1">
        <w:trPr>
          <w:cantSplit/>
        </w:trPr>
        <w:tc>
          <w:tcPr>
            <w:tcW w:w="2297"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7221"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00CF5EC1">
        <w:trPr>
          <w:cantSplit/>
        </w:trPr>
        <w:tc>
          <w:tcPr>
            <w:tcW w:w="2297"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7221"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00CF5EC1">
        <w:trPr>
          <w:cantSplit/>
        </w:trPr>
        <w:tc>
          <w:tcPr>
            <w:tcW w:w="2297" w:type="dxa"/>
          </w:tcPr>
          <w:p w14:paraId="7C6CFC2E" w14:textId="77777777" w:rsidR="00213EC2" w:rsidRPr="007E0B31" w:rsidRDefault="00213EC2" w:rsidP="00213EC2">
            <w:pPr>
              <w:pStyle w:val="Arial11Bold"/>
              <w:rPr>
                <w:rFonts w:cs="Arial"/>
              </w:rPr>
            </w:pPr>
            <w:r w:rsidRPr="007E0B31">
              <w:rPr>
                <w:rFonts w:cs="Arial"/>
              </w:rPr>
              <w:lastRenderedPageBreak/>
              <w:t xml:space="preserve">Detailed Planning Data Category I </w:t>
            </w:r>
            <w:r w:rsidRPr="007E0B31">
              <w:rPr>
                <w:rFonts w:cs="Arial"/>
                <w:b w:val="0"/>
              </w:rPr>
              <w:t>or</w:t>
            </w:r>
            <w:r w:rsidRPr="007E0B31">
              <w:rPr>
                <w:rFonts w:cs="Arial"/>
              </w:rPr>
              <w:t xml:space="preserve"> DPD I</w:t>
            </w:r>
          </w:p>
        </w:tc>
        <w:tc>
          <w:tcPr>
            <w:tcW w:w="7221"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213EC2" w:rsidRPr="007E0B31" w14:paraId="087B589C" w14:textId="77777777" w:rsidTr="00CF5EC1">
        <w:trPr>
          <w:cantSplit/>
        </w:trPr>
        <w:tc>
          <w:tcPr>
            <w:tcW w:w="2297"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7221"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213EC2" w:rsidRPr="0079139F" w14:paraId="6FA98D3A" w14:textId="77777777" w:rsidTr="00CF5EC1">
        <w:trPr>
          <w:cantSplit/>
        </w:trPr>
        <w:tc>
          <w:tcPr>
            <w:tcW w:w="2297" w:type="dxa"/>
          </w:tcPr>
          <w:p w14:paraId="640652FE" w14:textId="3306E7F6" w:rsidR="00213EC2" w:rsidRPr="0079139F" w:rsidRDefault="00213EC2" w:rsidP="00213EC2">
            <w:pPr>
              <w:pStyle w:val="Arial11Bold"/>
              <w:rPr>
                <w:rFonts w:cs="Arial"/>
              </w:rPr>
            </w:pPr>
            <w:r w:rsidRPr="0079139F">
              <w:rPr>
                <w:rFonts w:cs="Arial"/>
              </w:rPr>
              <w:t>Disconnection</w:t>
            </w:r>
          </w:p>
        </w:tc>
        <w:tc>
          <w:tcPr>
            <w:tcW w:w="7221"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00CF5EC1">
        <w:trPr>
          <w:cantSplit/>
        </w:trPr>
        <w:tc>
          <w:tcPr>
            <w:tcW w:w="2297" w:type="dxa"/>
          </w:tcPr>
          <w:p w14:paraId="7F0320E6" w14:textId="63B2DB1A" w:rsidR="00213EC2" w:rsidRPr="007E0B31" w:rsidRDefault="00213EC2" w:rsidP="00213EC2">
            <w:pPr>
              <w:pStyle w:val="Arial11Bold"/>
              <w:rPr>
                <w:rFonts w:cs="Arial"/>
              </w:rPr>
            </w:pPr>
            <w:r w:rsidRPr="007E0B31">
              <w:rPr>
                <w:rFonts w:cs="Arial"/>
              </w:rPr>
              <w:t>Discrimination</w:t>
            </w:r>
          </w:p>
        </w:tc>
        <w:tc>
          <w:tcPr>
            <w:tcW w:w="7221"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00CF5EC1">
        <w:trPr>
          <w:cantSplit/>
        </w:trPr>
        <w:tc>
          <w:tcPr>
            <w:tcW w:w="2297"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7221"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00CF5EC1">
        <w:trPr>
          <w:cantSplit/>
        </w:trPr>
        <w:tc>
          <w:tcPr>
            <w:tcW w:w="2297"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7221"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00CF5EC1">
        <w:trPr>
          <w:cantSplit/>
        </w:trPr>
        <w:tc>
          <w:tcPr>
            <w:tcW w:w="2297"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7221"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00CF5EC1">
        <w:trPr>
          <w:cantSplit/>
        </w:trPr>
        <w:tc>
          <w:tcPr>
            <w:tcW w:w="2297"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7221"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00CF5EC1">
        <w:trPr>
          <w:cantSplit/>
        </w:trPr>
        <w:tc>
          <w:tcPr>
            <w:tcW w:w="2297"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7221"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00CF5EC1">
        <w:trPr>
          <w:cantSplit/>
        </w:trPr>
        <w:tc>
          <w:tcPr>
            <w:tcW w:w="2297"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7221"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00CF5EC1">
        <w:trPr>
          <w:cantSplit/>
        </w:trPr>
        <w:tc>
          <w:tcPr>
            <w:tcW w:w="2297" w:type="dxa"/>
          </w:tcPr>
          <w:p w14:paraId="54987465" w14:textId="77777777" w:rsidR="009871B0" w:rsidRPr="007E0B31" w:rsidRDefault="009871B0" w:rsidP="009871B0">
            <w:pPr>
              <w:pStyle w:val="Arial11Bold"/>
              <w:rPr>
                <w:rFonts w:cs="Arial"/>
              </w:rPr>
            </w:pPr>
            <w:r w:rsidRPr="007E0B31">
              <w:rPr>
                <w:rFonts w:cs="Arial"/>
              </w:rPr>
              <w:lastRenderedPageBreak/>
              <w:t>Droop</w:t>
            </w:r>
          </w:p>
        </w:tc>
        <w:tc>
          <w:tcPr>
            <w:tcW w:w="7221"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00CF5EC1">
        <w:trPr>
          <w:cantSplit/>
        </w:trPr>
        <w:tc>
          <w:tcPr>
            <w:tcW w:w="2297"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7221"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00CF5EC1">
        <w:trPr>
          <w:cantSplit/>
        </w:trPr>
        <w:tc>
          <w:tcPr>
            <w:tcW w:w="2297"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7221"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00CF5EC1">
        <w:trPr>
          <w:cantSplit/>
        </w:trPr>
        <w:tc>
          <w:tcPr>
            <w:tcW w:w="2297"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7221"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00CF5EC1">
        <w:trPr>
          <w:cantSplit/>
        </w:trPr>
        <w:tc>
          <w:tcPr>
            <w:tcW w:w="2297"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7221"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00CF5EC1">
        <w:trPr>
          <w:cantSplit/>
        </w:trPr>
        <w:tc>
          <w:tcPr>
            <w:tcW w:w="2297"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7221" w:type="dxa"/>
          </w:tcPr>
          <w:p w14:paraId="75E612EF" w14:textId="1055308A"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00CF5EC1">
        <w:trPr>
          <w:cantSplit/>
        </w:trPr>
        <w:tc>
          <w:tcPr>
            <w:tcW w:w="2297" w:type="dxa"/>
          </w:tcPr>
          <w:p w14:paraId="155671F3" w14:textId="77777777" w:rsidR="009871B0" w:rsidRPr="007E0B31" w:rsidRDefault="009871B0" w:rsidP="009871B0">
            <w:pPr>
              <w:pStyle w:val="Arial11Bold"/>
              <w:rPr>
                <w:rFonts w:cs="Arial"/>
              </w:rPr>
            </w:pPr>
            <w:r w:rsidRPr="007E0B31">
              <w:rPr>
                <w:rFonts w:cs="Arial"/>
              </w:rPr>
              <w:t>E&amp;W User</w:t>
            </w:r>
          </w:p>
        </w:tc>
        <w:tc>
          <w:tcPr>
            <w:tcW w:w="7221"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00CF5EC1">
        <w:trPr>
          <w:cantSplit/>
        </w:trPr>
        <w:tc>
          <w:tcPr>
            <w:tcW w:w="2297"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7221"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00CF5EC1">
        <w:trPr>
          <w:cantSplit/>
        </w:trPr>
        <w:tc>
          <w:tcPr>
            <w:tcW w:w="2297" w:type="dxa"/>
          </w:tcPr>
          <w:p w14:paraId="3BB43CE7" w14:textId="77777777" w:rsidR="009871B0" w:rsidRPr="007E0B31" w:rsidRDefault="009871B0" w:rsidP="009871B0">
            <w:pPr>
              <w:pStyle w:val="Arial11Bold"/>
              <w:rPr>
                <w:rFonts w:cs="Arial"/>
              </w:rPr>
            </w:pPr>
            <w:r w:rsidRPr="007E0B31">
              <w:rPr>
                <w:rFonts w:cs="Arial"/>
              </w:rPr>
              <w:t>Earthing</w:t>
            </w:r>
          </w:p>
        </w:tc>
        <w:tc>
          <w:tcPr>
            <w:tcW w:w="7221"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00CF5EC1">
        <w:trPr>
          <w:cantSplit/>
        </w:trPr>
        <w:tc>
          <w:tcPr>
            <w:tcW w:w="2297" w:type="dxa"/>
          </w:tcPr>
          <w:p w14:paraId="583FA21D" w14:textId="77777777" w:rsidR="009871B0" w:rsidRPr="007E0B31" w:rsidRDefault="009871B0" w:rsidP="009871B0">
            <w:pPr>
              <w:pStyle w:val="Arial11Bold"/>
              <w:rPr>
                <w:rFonts w:cs="Arial"/>
              </w:rPr>
            </w:pPr>
            <w:r w:rsidRPr="007E0B31">
              <w:rPr>
                <w:rFonts w:cs="Arial"/>
              </w:rPr>
              <w:t>Earthing Device</w:t>
            </w:r>
          </w:p>
        </w:tc>
        <w:tc>
          <w:tcPr>
            <w:tcW w:w="7221"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00CF5EC1">
        <w:trPr>
          <w:cantSplit/>
        </w:trPr>
        <w:tc>
          <w:tcPr>
            <w:tcW w:w="2297" w:type="dxa"/>
          </w:tcPr>
          <w:p w14:paraId="5F411AEF" w14:textId="77777777" w:rsidR="009871B0" w:rsidRPr="007E0B31" w:rsidRDefault="009871B0" w:rsidP="009871B0">
            <w:pPr>
              <w:pStyle w:val="Arial11Bold"/>
              <w:rPr>
                <w:rFonts w:cs="Arial"/>
              </w:rPr>
            </w:pPr>
            <w:r w:rsidRPr="007E0B31">
              <w:rPr>
                <w:rFonts w:cs="Arial"/>
              </w:rPr>
              <w:lastRenderedPageBreak/>
              <w:t>Elected Panel Members</w:t>
            </w:r>
          </w:p>
        </w:tc>
        <w:tc>
          <w:tcPr>
            <w:tcW w:w="7221"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00CF5EC1">
        <w:trPr>
          <w:cantSplit/>
        </w:trPr>
        <w:tc>
          <w:tcPr>
            <w:tcW w:w="2297"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7221"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00CF5EC1">
        <w:trPr>
          <w:cantSplit/>
        </w:trPr>
        <w:tc>
          <w:tcPr>
            <w:tcW w:w="2297"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7221"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00CF5EC1">
        <w:trPr>
          <w:cantSplit/>
        </w:trPr>
        <w:tc>
          <w:tcPr>
            <w:tcW w:w="2297"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7221"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00CF5EC1">
        <w:trPr>
          <w:cantSplit/>
        </w:trPr>
        <w:tc>
          <w:tcPr>
            <w:tcW w:w="2297"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7221"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00CF5EC1">
        <w:trPr>
          <w:cantSplit/>
        </w:trPr>
        <w:tc>
          <w:tcPr>
            <w:tcW w:w="2297"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7221" w:type="dxa"/>
          </w:tcPr>
          <w:p w14:paraId="448F37B6" w14:textId="031B6CA2" w:rsidR="009871B0" w:rsidRPr="007E0B31" w:rsidRDefault="009871B0" w:rsidP="009871B0">
            <w:pPr>
              <w:pStyle w:val="TableArial11"/>
              <w:rPr>
                <w:rFonts w:cs="Arial"/>
              </w:rPr>
            </w:pPr>
            <w:r w:rsidRPr="38E6A229">
              <w:rPr>
                <w:rFonts w:cs="Arial"/>
              </w:rPr>
              <w:t xml:space="preserve">As defined in </w:t>
            </w:r>
            <w:proofErr w:type="gramStart"/>
            <w:r w:rsidRPr="38E6A229">
              <w:rPr>
                <w:rFonts w:cs="Arial"/>
              </w:rPr>
              <w:t xml:space="preserve">the </w:t>
            </w:r>
            <w:r w:rsidR="0B234C31" w:rsidRPr="38E6A229">
              <w:rPr>
                <w:rFonts w:cs="Arial"/>
                <w:b/>
                <w:bCs/>
              </w:rPr>
              <w:t xml:space="preserve"> ESO</w:t>
            </w:r>
            <w:proofErr w:type="gramEnd"/>
            <w:r w:rsidRPr="38E6A229">
              <w:rPr>
                <w:rFonts w:cs="Arial"/>
                <w:b/>
                <w:bCs/>
              </w:rPr>
              <w:t xml:space="preserve"> Licence.</w:t>
            </w:r>
          </w:p>
        </w:tc>
      </w:tr>
      <w:tr w:rsidR="009871B0" w:rsidRPr="007E0B31" w14:paraId="3F1D3736" w14:textId="77777777" w:rsidTr="00CF5EC1">
        <w:trPr>
          <w:cantSplit/>
        </w:trPr>
        <w:tc>
          <w:tcPr>
            <w:tcW w:w="2297"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7221"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00CF5EC1">
        <w:trPr>
          <w:cantSplit/>
        </w:trPr>
        <w:tc>
          <w:tcPr>
            <w:tcW w:w="2297"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7221"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00CF5EC1">
        <w:trPr>
          <w:cantSplit/>
        </w:trPr>
        <w:tc>
          <w:tcPr>
            <w:tcW w:w="2297" w:type="dxa"/>
          </w:tcPr>
          <w:p w14:paraId="67ACC8AD" w14:textId="116BD586" w:rsidR="009871B0" w:rsidRDefault="009871B0" w:rsidP="009871B0">
            <w:pPr>
              <w:pStyle w:val="Arial11Bold"/>
              <w:rPr>
                <w:rFonts w:cs="Arial"/>
              </w:rPr>
            </w:pPr>
            <w:r w:rsidRPr="024814CE">
              <w:rPr>
                <w:rFonts w:cs="Arial"/>
              </w:rPr>
              <w:t>Electricity Storage Unit</w:t>
            </w:r>
          </w:p>
        </w:tc>
        <w:tc>
          <w:tcPr>
            <w:tcW w:w="7221"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00CF5EC1">
        <w:trPr>
          <w:cantSplit/>
        </w:trPr>
        <w:tc>
          <w:tcPr>
            <w:tcW w:w="2297" w:type="dxa"/>
          </w:tcPr>
          <w:p w14:paraId="06BF56EE" w14:textId="77777777" w:rsidR="009871B0" w:rsidRPr="007E0B31" w:rsidRDefault="009871B0" w:rsidP="009871B0">
            <w:pPr>
              <w:pStyle w:val="Arial11Bold"/>
              <w:rPr>
                <w:rFonts w:cs="Arial"/>
              </w:rPr>
            </w:pPr>
            <w:r w:rsidRPr="007E0B31">
              <w:rPr>
                <w:rFonts w:cs="Arial"/>
              </w:rPr>
              <w:t>Electricity Supply Industry Arbitration Association</w:t>
            </w:r>
          </w:p>
        </w:tc>
        <w:tc>
          <w:tcPr>
            <w:tcW w:w="7221"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00CF5EC1">
        <w:trPr>
          <w:cantSplit/>
        </w:trPr>
        <w:tc>
          <w:tcPr>
            <w:tcW w:w="2297"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7221"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00CF5EC1">
        <w:trPr>
          <w:cantSplit/>
          <w:trHeight w:val="300"/>
        </w:trPr>
        <w:tc>
          <w:tcPr>
            <w:tcW w:w="2297" w:type="dxa"/>
          </w:tcPr>
          <w:p w14:paraId="39685164" w14:textId="34E43844" w:rsidR="09B54F35" w:rsidRDefault="09B54F35" w:rsidP="004E64E8">
            <w:pPr>
              <w:pStyle w:val="Arial11Bold"/>
              <w:rPr>
                <w:rFonts w:cs="Arial"/>
              </w:rPr>
            </w:pPr>
            <w:r w:rsidRPr="38E6A229">
              <w:rPr>
                <w:rFonts w:cs="Arial"/>
              </w:rPr>
              <w:t>Electricity System Operator Licence or ESO Licence</w:t>
            </w:r>
          </w:p>
        </w:tc>
        <w:tc>
          <w:tcPr>
            <w:tcW w:w="7221" w:type="dxa"/>
          </w:tcPr>
          <w:p w14:paraId="2FA7907A" w14:textId="5C0D4FEF" w:rsidR="09B54F35" w:rsidRDefault="09B54F35" w:rsidP="004E64E8">
            <w:pPr>
              <w:pStyle w:val="TableArial11"/>
              <w:rPr>
                <w:rFonts w:cs="Arial"/>
              </w:rPr>
            </w:pPr>
            <w:r w:rsidRPr="38E6A229">
              <w:rPr>
                <w:rFonts w:cs="Arial"/>
              </w:rPr>
              <w:t>Means a licence granted or treated as granted under section 6(</w:t>
            </w:r>
            <w:proofErr w:type="gramStart"/>
            <w:r w:rsidRPr="38E6A229">
              <w:rPr>
                <w:rFonts w:cs="Arial"/>
              </w:rPr>
              <w:t>1)(</w:t>
            </w:r>
            <w:proofErr w:type="gramEnd"/>
            <w:r w:rsidRPr="38E6A229">
              <w:rPr>
                <w:rFonts w:cs="Arial"/>
              </w:rPr>
              <w:t xml:space="preserve">da) of the </w:t>
            </w:r>
            <w:r w:rsidRPr="004E64E8">
              <w:rPr>
                <w:rFonts w:cs="Arial"/>
                <w:b/>
                <w:bCs/>
              </w:rPr>
              <w:t>Act</w:t>
            </w:r>
            <w:r w:rsidRPr="38E6A229">
              <w:rPr>
                <w:rFonts w:cs="Arial"/>
                <w:b/>
                <w:bCs/>
              </w:rPr>
              <w:t>.</w:t>
            </w:r>
          </w:p>
        </w:tc>
      </w:tr>
      <w:tr w:rsidR="0093310B" w:rsidRPr="007E0B31" w14:paraId="2AA8471F" w14:textId="77777777" w:rsidTr="00CF5EC1">
        <w:trPr>
          <w:cantSplit/>
        </w:trPr>
        <w:tc>
          <w:tcPr>
            <w:tcW w:w="2297"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7221"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00CF5EC1">
        <w:trPr>
          <w:cantSplit/>
          <w:trHeight w:val="300"/>
        </w:trPr>
        <w:tc>
          <w:tcPr>
            <w:tcW w:w="2297" w:type="dxa"/>
          </w:tcPr>
          <w:p w14:paraId="0EF67118" w14:textId="601C9E4C" w:rsidR="075A215F" w:rsidRDefault="075A215F" w:rsidP="004E64E8">
            <w:pPr>
              <w:pStyle w:val="Arial11Bold"/>
              <w:rPr>
                <w:rFonts w:cs="Arial"/>
              </w:rPr>
            </w:pPr>
            <w:r w:rsidRPr="38E6A229">
              <w:rPr>
                <w:rFonts w:cs="Arial"/>
              </w:rPr>
              <w:t>Electricity Ten Year Statement</w:t>
            </w:r>
          </w:p>
        </w:tc>
        <w:tc>
          <w:tcPr>
            <w:tcW w:w="7221" w:type="dxa"/>
          </w:tcPr>
          <w:p w14:paraId="5FC5FE4E" w14:textId="51DEFCB3"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00CF5EC1">
        <w:trPr>
          <w:cantSplit/>
        </w:trPr>
        <w:tc>
          <w:tcPr>
            <w:tcW w:w="2297"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7221"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00CF5EC1">
        <w:trPr>
          <w:cantSplit/>
        </w:trPr>
        <w:tc>
          <w:tcPr>
            <w:tcW w:w="2297" w:type="dxa"/>
          </w:tcPr>
          <w:p w14:paraId="20946F4B" w14:textId="4E1A3AC5" w:rsidR="009871B0" w:rsidRPr="00045E74" w:rsidRDefault="009871B0" w:rsidP="009871B0">
            <w:pPr>
              <w:pStyle w:val="Arial11Bold"/>
              <w:rPr>
                <w:rFonts w:cs="Arial"/>
              </w:rPr>
            </w:pPr>
            <w:r w:rsidRPr="002510FF">
              <w:rPr>
                <w:rFonts w:cs="Arial"/>
              </w:rPr>
              <w:lastRenderedPageBreak/>
              <w:t>Electronic Power Converter</w:t>
            </w:r>
          </w:p>
        </w:tc>
        <w:tc>
          <w:tcPr>
            <w:tcW w:w="7221"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00CF5EC1">
        <w:trPr>
          <w:cantSplit/>
        </w:trPr>
        <w:tc>
          <w:tcPr>
            <w:tcW w:w="2297" w:type="dxa"/>
          </w:tcPr>
          <w:p w14:paraId="4FB09170" w14:textId="77777777" w:rsidR="009871B0" w:rsidRPr="007E0B31" w:rsidRDefault="009871B0" w:rsidP="009871B0">
            <w:pPr>
              <w:pStyle w:val="Arial11Bold"/>
              <w:rPr>
                <w:rFonts w:cs="Arial"/>
              </w:rPr>
            </w:pPr>
            <w:r w:rsidRPr="007E0B31">
              <w:rPr>
                <w:rFonts w:cs="Arial"/>
              </w:rPr>
              <w:t>Embedded</w:t>
            </w:r>
          </w:p>
        </w:tc>
        <w:tc>
          <w:tcPr>
            <w:tcW w:w="7221"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00CF5EC1">
        <w:trPr>
          <w:cantSplit/>
        </w:trPr>
        <w:tc>
          <w:tcPr>
            <w:tcW w:w="2297"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7221"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00CF5EC1">
        <w:trPr>
          <w:cantSplit/>
        </w:trPr>
        <w:tc>
          <w:tcPr>
            <w:tcW w:w="2297"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7221"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9871B0" w:rsidRPr="007E0B31" w14:paraId="76FDE784" w14:textId="77777777" w:rsidTr="00CF5EC1">
        <w:trPr>
          <w:cantSplit/>
        </w:trPr>
        <w:tc>
          <w:tcPr>
            <w:tcW w:w="2297"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7221"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00CF5EC1">
        <w:trPr>
          <w:cantSplit/>
        </w:trPr>
        <w:tc>
          <w:tcPr>
            <w:tcW w:w="2297"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7221"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00CF5EC1">
        <w:trPr>
          <w:cantSplit/>
        </w:trPr>
        <w:tc>
          <w:tcPr>
            <w:tcW w:w="2297" w:type="dxa"/>
          </w:tcPr>
          <w:p w14:paraId="01198E4B" w14:textId="77777777" w:rsidR="009871B0" w:rsidRPr="007E0B31" w:rsidRDefault="009871B0" w:rsidP="009871B0">
            <w:pPr>
              <w:pStyle w:val="Arial11Bold"/>
              <w:rPr>
                <w:rFonts w:cs="Arial"/>
              </w:rPr>
            </w:pPr>
            <w:r w:rsidRPr="007E0B31">
              <w:rPr>
                <w:rFonts w:cs="Arial"/>
              </w:rPr>
              <w:t>Embedded Person</w:t>
            </w:r>
          </w:p>
        </w:tc>
        <w:tc>
          <w:tcPr>
            <w:tcW w:w="7221"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00CF5EC1">
        <w:trPr>
          <w:cantSplit/>
        </w:trPr>
        <w:tc>
          <w:tcPr>
            <w:tcW w:w="2297"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7221"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00CF5EC1">
        <w:trPr>
          <w:cantSplit/>
        </w:trPr>
        <w:tc>
          <w:tcPr>
            <w:tcW w:w="2297"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7221"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9871B0" w:rsidRPr="007E0B31" w14:paraId="0B7E24DC" w14:textId="77777777" w:rsidTr="00CF5EC1">
        <w:trPr>
          <w:cantSplit/>
        </w:trPr>
        <w:tc>
          <w:tcPr>
            <w:tcW w:w="2297"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7221"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00CF5EC1">
        <w:trPr>
          <w:cantSplit/>
        </w:trPr>
        <w:tc>
          <w:tcPr>
            <w:tcW w:w="2297" w:type="dxa"/>
          </w:tcPr>
          <w:p w14:paraId="0158BF8D" w14:textId="77777777" w:rsidR="009871B0" w:rsidRPr="007E0B31" w:rsidRDefault="009871B0" w:rsidP="009871B0">
            <w:pPr>
              <w:pStyle w:val="Arial11Bold"/>
              <w:rPr>
                <w:rFonts w:cs="Arial"/>
              </w:rPr>
            </w:pPr>
            <w:r w:rsidRPr="007E0B31">
              <w:rPr>
                <w:rFonts w:cs="Arial"/>
              </w:rPr>
              <w:lastRenderedPageBreak/>
              <w:t>EMR Documents</w:t>
            </w:r>
          </w:p>
        </w:tc>
        <w:tc>
          <w:tcPr>
            <w:tcW w:w="7221"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00CF5EC1">
        <w:trPr>
          <w:cantSplit/>
        </w:trPr>
        <w:tc>
          <w:tcPr>
            <w:tcW w:w="2297" w:type="dxa"/>
          </w:tcPr>
          <w:p w14:paraId="421B5476" w14:textId="77777777" w:rsidR="009871B0" w:rsidRPr="007E0B31" w:rsidRDefault="009871B0" w:rsidP="009871B0">
            <w:pPr>
              <w:pStyle w:val="Arial11Bold"/>
              <w:rPr>
                <w:rFonts w:cs="Arial"/>
              </w:rPr>
            </w:pPr>
            <w:r w:rsidRPr="007E0B31">
              <w:rPr>
                <w:rFonts w:cs="Arial"/>
              </w:rPr>
              <w:t>EMR Functions</w:t>
            </w:r>
          </w:p>
        </w:tc>
        <w:tc>
          <w:tcPr>
            <w:tcW w:w="7221"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00CF5EC1">
        <w:trPr>
          <w:cantSplit/>
        </w:trPr>
        <w:tc>
          <w:tcPr>
            <w:tcW w:w="2297"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7221"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00CF5EC1">
        <w:trPr>
          <w:cantSplit/>
        </w:trPr>
        <w:tc>
          <w:tcPr>
            <w:tcW w:w="2297" w:type="dxa"/>
          </w:tcPr>
          <w:p w14:paraId="552734E6" w14:textId="1545D5FD" w:rsidR="009871B0" w:rsidRPr="007E0B31" w:rsidRDefault="009871B0" w:rsidP="009871B0">
            <w:pPr>
              <w:pStyle w:val="Arial11Bold"/>
              <w:rPr>
                <w:rFonts w:cs="Arial"/>
              </w:rPr>
            </w:pPr>
            <w:r>
              <w:rPr>
                <w:rFonts w:cs="Arial"/>
              </w:rPr>
              <w:t>Engineering Recommendation G5</w:t>
            </w:r>
          </w:p>
        </w:tc>
        <w:tc>
          <w:tcPr>
            <w:tcW w:w="7221"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00CF5EC1">
        <w:trPr>
          <w:cantSplit/>
        </w:trPr>
        <w:tc>
          <w:tcPr>
            <w:tcW w:w="2297" w:type="dxa"/>
          </w:tcPr>
          <w:p w14:paraId="5B18CA36" w14:textId="4AA74331" w:rsidR="009871B0" w:rsidRPr="007E0B31" w:rsidRDefault="009871B0" w:rsidP="009871B0">
            <w:pPr>
              <w:pStyle w:val="Arial11Bold"/>
              <w:rPr>
                <w:rFonts w:cs="Arial"/>
              </w:rPr>
            </w:pPr>
            <w:bookmarkStart w:id="18"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8"/>
          </w:p>
        </w:tc>
        <w:tc>
          <w:tcPr>
            <w:tcW w:w="7221" w:type="dxa"/>
          </w:tcPr>
          <w:p w14:paraId="611268A9" w14:textId="49E96478" w:rsidR="009871B0" w:rsidRPr="007E0B31" w:rsidRDefault="009871B0" w:rsidP="009871B0">
            <w:pPr>
              <w:pStyle w:val="TableArial11"/>
              <w:rPr>
                <w:rFonts w:cs="Arial"/>
                <w:i/>
              </w:rPr>
            </w:pPr>
            <w:bookmarkStart w:id="19"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19"/>
          </w:p>
        </w:tc>
      </w:tr>
      <w:tr w:rsidR="009871B0" w:rsidRPr="007E0B31" w14:paraId="2950C7E5" w14:textId="77777777" w:rsidTr="00CF5EC1">
        <w:trPr>
          <w:cantSplit/>
        </w:trPr>
        <w:tc>
          <w:tcPr>
            <w:tcW w:w="2297"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7221"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00CF5EC1">
        <w:trPr>
          <w:cantSplit/>
        </w:trPr>
        <w:tc>
          <w:tcPr>
            <w:tcW w:w="2297"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7221" w:type="dxa"/>
          </w:tcPr>
          <w:p w14:paraId="04C7E6AA" w14:textId="4E232BB0" w:rsidR="009871B0" w:rsidRPr="007E0B31" w:rsidRDefault="009871B0" w:rsidP="009871B0">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w:t>
            </w:r>
            <w:proofErr w:type="gramStart"/>
            <w:r w:rsidRPr="38E6A229">
              <w:rPr>
                <w:rFonts w:cs="Arial"/>
              </w:rPr>
              <w:t xml:space="preserve">the </w:t>
            </w:r>
            <w:r w:rsidR="38E29A1B" w:rsidRPr="38E6A229">
              <w:rPr>
                <w:rFonts w:cs="Arial"/>
              </w:rPr>
              <w:t xml:space="preserve"> nine</w:t>
            </w:r>
            <w:proofErr w:type="gramEnd"/>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00CF5EC1">
        <w:trPr>
          <w:cantSplit/>
        </w:trPr>
        <w:tc>
          <w:tcPr>
            <w:tcW w:w="2297" w:type="dxa"/>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7221"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00CF5EC1">
        <w:trPr>
          <w:cantSplit/>
        </w:trPr>
        <w:tc>
          <w:tcPr>
            <w:tcW w:w="2297" w:type="dxa"/>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7221"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00CF5EC1">
        <w:trPr>
          <w:cantSplit/>
        </w:trPr>
        <w:tc>
          <w:tcPr>
            <w:tcW w:w="2297"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7221"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r>
            <w:proofErr w:type="gramStart"/>
            <w:r w:rsidRPr="005C20E3">
              <w:rPr>
                <w:rFonts w:cs="Arial"/>
              </w:rPr>
              <w:t>All of</w:t>
            </w:r>
            <w:proofErr w:type="gramEnd"/>
            <w:r w:rsidRPr="005C20E3">
              <w:rPr>
                <w:rFonts w:cs="Arial"/>
              </w:rPr>
              <w:t xml:space="preserve">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00CF5EC1">
        <w:trPr>
          <w:cantSplit/>
        </w:trPr>
        <w:tc>
          <w:tcPr>
            <w:tcW w:w="2297"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7221" w:type="dxa"/>
          </w:tcPr>
          <w:p w14:paraId="0BF49D4F" w14:textId="364FD88E" w:rsidR="009871B0" w:rsidRPr="007E0B31" w:rsidRDefault="009871B0" w:rsidP="009871B0">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w:t>
            </w:r>
            <w:proofErr w:type="gramStart"/>
            <w:r w:rsidRPr="38E6A229">
              <w:rPr>
                <w:rFonts w:cs="Arial"/>
              </w:rPr>
              <w:t xml:space="preserve">of </w:t>
            </w:r>
            <w:r w:rsidR="279ACA04" w:rsidRPr="38E6A229">
              <w:rPr>
                <w:rFonts w:cs="Arial"/>
                <w:b/>
                <w:bCs/>
              </w:rPr>
              <w:t xml:space="preserve"> Assimilated</w:t>
            </w:r>
            <w:proofErr w:type="gramEnd"/>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00CF5EC1">
        <w:trPr>
          <w:cantSplit/>
        </w:trPr>
        <w:tc>
          <w:tcPr>
            <w:tcW w:w="2297"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7221"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00CF5EC1">
        <w:trPr>
          <w:cantSplit/>
        </w:trPr>
        <w:tc>
          <w:tcPr>
            <w:tcW w:w="2297"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7221"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00CF5EC1">
        <w:trPr>
          <w:cantSplit/>
        </w:trPr>
        <w:tc>
          <w:tcPr>
            <w:tcW w:w="2297"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7221"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00CF5EC1">
        <w:trPr>
          <w:cantSplit/>
        </w:trPr>
        <w:tc>
          <w:tcPr>
            <w:tcW w:w="2297" w:type="dxa"/>
          </w:tcPr>
          <w:p w14:paraId="55045C79" w14:textId="77777777" w:rsidR="009871B0" w:rsidRPr="007E0B31" w:rsidRDefault="009871B0" w:rsidP="009871B0">
            <w:pPr>
              <w:pStyle w:val="Arial11Bold"/>
              <w:rPr>
                <w:rFonts w:cs="Arial"/>
              </w:rPr>
            </w:pPr>
            <w:r w:rsidRPr="007E0B31">
              <w:rPr>
                <w:rFonts w:cs="Arial"/>
              </w:rPr>
              <w:t>Event</w:t>
            </w:r>
          </w:p>
        </w:tc>
        <w:tc>
          <w:tcPr>
            <w:tcW w:w="7221"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00CF5EC1">
        <w:trPr>
          <w:cantSplit/>
        </w:trPr>
        <w:tc>
          <w:tcPr>
            <w:tcW w:w="2297" w:type="dxa"/>
          </w:tcPr>
          <w:p w14:paraId="04371C6C" w14:textId="77777777" w:rsidR="009871B0" w:rsidRPr="007E0B31" w:rsidRDefault="009871B0" w:rsidP="009871B0">
            <w:pPr>
              <w:pStyle w:val="Arial11Bold"/>
              <w:rPr>
                <w:rFonts w:cs="Arial"/>
              </w:rPr>
            </w:pPr>
            <w:r w:rsidRPr="007E0B31">
              <w:rPr>
                <w:rFonts w:cs="Arial"/>
              </w:rPr>
              <w:t>Exciter</w:t>
            </w:r>
          </w:p>
        </w:tc>
        <w:tc>
          <w:tcPr>
            <w:tcW w:w="7221"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00CF5EC1">
        <w:trPr>
          <w:cantSplit/>
        </w:trPr>
        <w:tc>
          <w:tcPr>
            <w:tcW w:w="2297"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7221"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00CF5EC1">
        <w:trPr>
          <w:cantSplit/>
        </w:trPr>
        <w:tc>
          <w:tcPr>
            <w:tcW w:w="2297"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7221"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9871B0" w:rsidRPr="007E0B31" w14:paraId="2402AE83" w14:textId="77777777" w:rsidTr="00CF5EC1">
        <w:trPr>
          <w:cantSplit/>
        </w:trPr>
        <w:tc>
          <w:tcPr>
            <w:tcW w:w="2297" w:type="dxa"/>
          </w:tcPr>
          <w:p w14:paraId="2C33AAB8" w14:textId="77777777" w:rsidR="009871B0" w:rsidRPr="007E0B31" w:rsidRDefault="009871B0" w:rsidP="009871B0">
            <w:pPr>
              <w:pStyle w:val="Arial11Bold"/>
              <w:rPr>
                <w:rFonts w:cs="Arial"/>
              </w:rPr>
            </w:pPr>
            <w:r w:rsidRPr="007E0B31">
              <w:rPr>
                <w:rFonts w:cs="Arial"/>
              </w:rPr>
              <w:lastRenderedPageBreak/>
              <w:t>Excitation System Nominal Response</w:t>
            </w:r>
          </w:p>
        </w:tc>
        <w:tc>
          <w:tcPr>
            <w:tcW w:w="7221"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00CF5EC1">
        <w:trPr>
          <w:cantSplit/>
        </w:trPr>
        <w:tc>
          <w:tcPr>
            <w:tcW w:w="2297"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7221"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00CF5EC1">
        <w:trPr>
          <w:cantSplit/>
        </w:trPr>
        <w:tc>
          <w:tcPr>
            <w:tcW w:w="2297"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7221"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00CF5EC1">
        <w:trPr>
          <w:cantSplit/>
        </w:trPr>
        <w:tc>
          <w:tcPr>
            <w:tcW w:w="2297"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7221"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00CF5EC1">
        <w:trPr>
          <w:cantSplit/>
        </w:trPr>
        <w:tc>
          <w:tcPr>
            <w:tcW w:w="2297"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7221"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00CF5EC1">
        <w:trPr>
          <w:cantSplit/>
        </w:trPr>
        <w:tc>
          <w:tcPr>
            <w:tcW w:w="2297"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7221"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00CF5EC1">
        <w:trPr>
          <w:cantSplit/>
        </w:trPr>
        <w:tc>
          <w:tcPr>
            <w:tcW w:w="2297"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7221"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00CF5EC1">
        <w:trPr>
          <w:cantSplit/>
        </w:trPr>
        <w:tc>
          <w:tcPr>
            <w:tcW w:w="2297" w:type="dxa"/>
          </w:tcPr>
          <w:p w14:paraId="21F38B58" w14:textId="77777777" w:rsidR="009871B0" w:rsidRPr="007E0B31" w:rsidRDefault="009871B0" w:rsidP="009871B0">
            <w:pPr>
              <w:pStyle w:val="Arial11Bold"/>
              <w:rPr>
                <w:rFonts w:cs="Arial"/>
              </w:rPr>
            </w:pPr>
            <w:r w:rsidRPr="007E0B31">
              <w:rPr>
                <w:rFonts w:cs="Arial"/>
              </w:rPr>
              <w:lastRenderedPageBreak/>
              <w:t>Existing Magnox Reactor Plant</w:t>
            </w:r>
          </w:p>
        </w:tc>
        <w:tc>
          <w:tcPr>
            <w:tcW w:w="7221"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00CF5EC1">
        <w:trPr>
          <w:cantSplit/>
        </w:trPr>
        <w:tc>
          <w:tcPr>
            <w:tcW w:w="2297"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7221"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00CF5EC1">
        <w:trPr>
          <w:cantSplit/>
        </w:trPr>
        <w:tc>
          <w:tcPr>
            <w:tcW w:w="2297"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7221"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00CF5EC1">
        <w:trPr>
          <w:cantSplit/>
        </w:trPr>
        <w:tc>
          <w:tcPr>
            <w:tcW w:w="2297"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7221"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00CF5EC1">
        <w:trPr>
          <w:cantSplit/>
        </w:trPr>
        <w:tc>
          <w:tcPr>
            <w:tcW w:w="2297"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7221"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00CF5EC1">
        <w:trPr>
          <w:cantSplit/>
        </w:trPr>
        <w:tc>
          <w:tcPr>
            <w:tcW w:w="2297" w:type="dxa"/>
          </w:tcPr>
          <w:p w14:paraId="3EFBEFE5" w14:textId="77777777" w:rsidR="009871B0" w:rsidRPr="007E0B31" w:rsidRDefault="009871B0" w:rsidP="009871B0">
            <w:pPr>
              <w:pStyle w:val="Arial11Bold"/>
              <w:rPr>
                <w:rFonts w:cs="Arial"/>
              </w:rPr>
            </w:pPr>
            <w:r w:rsidRPr="007E0B31">
              <w:rPr>
                <w:rFonts w:cs="Arial"/>
              </w:rPr>
              <w:t>External System</w:t>
            </w:r>
          </w:p>
        </w:tc>
        <w:tc>
          <w:tcPr>
            <w:tcW w:w="7221"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75782A" w:rsidRPr="007E0B31" w14:paraId="5607CC33" w14:textId="77777777" w:rsidTr="00CF5EC1">
        <w:trPr>
          <w:cantSplit/>
          <w:ins w:id="20" w:author="Rebecca Scott (NESO)" w:date="2025-02-18T09:40:00Z" w16du:dateUtc="2025-02-18T09:40:00Z"/>
        </w:trPr>
        <w:tc>
          <w:tcPr>
            <w:tcW w:w="2297" w:type="dxa"/>
          </w:tcPr>
          <w:p w14:paraId="46A2E0B9" w14:textId="56F2472F" w:rsidR="0075782A" w:rsidRPr="0075782A" w:rsidRDefault="0075782A" w:rsidP="009871B0">
            <w:pPr>
              <w:pStyle w:val="Arial11Bold"/>
              <w:rPr>
                <w:ins w:id="21" w:author="Rebecca Scott (NESO)" w:date="2025-02-18T09:40:00Z" w16du:dateUtc="2025-02-18T09:40:00Z"/>
                <w:rFonts w:cs="Arial"/>
              </w:rPr>
            </w:pPr>
            <w:ins w:id="22" w:author="Rebecca Scott (NESO)" w:date="2025-02-18T09:41:00Z" w16du:dateUtc="2025-02-18T09:41:00Z">
              <w:r>
                <w:rPr>
                  <w:rFonts w:cs="Arial"/>
                </w:rPr>
                <w:t>Fast Blocks</w:t>
              </w:r>
            </w:ins>
          </w:p>
        </w:tc>
        <w:tc>
          <w:tcPr>
            <w:tcW w:w="7221" w:type="dxa"/>
          </w:tcPr>
          <w:p w14:paraId="7194016E" w14:textId="03D82EA1" w:rsidR="0075782A" w:rsidRPr="008F578C" w:rsidRDefault="0075782A" w:rsidP="009871B0">
            <w:pPr>
              <w:pStyle w:val="TableArial11"/>
              <w:rPr>
                <w:ins w:id="23" w:author="Rebecca Scott (NESO)" w:date="2025-02-18T09:40:00Z" w16du:dateUtc="2025-02-18T09:40:00Z"/>
                <w:rFonts w:cs="Arial"/>
              </w:rPr>
            </w:pPr>
            <w:ins w:id="24" w:author="Rebecca Scott (NESO)" w:date="2025-02-18T09:41:00Z" w16du:dateUtc="2025-02-18T09:41:00Z">
              <w:r>
                <w:rPr>
                  <w:rFonts w:cs="Arial"/>
                  <w:b/>
                  <w:bCs/>
                </w:rPr>
                <w:t>Load Blocks</w:t>
              </w:r>
              <w:r>
                <w:rPr>
                  <w:rFonts w:cs="Arial"/>
                </w:rPr>
                <w:t xml:space="preserve"> that can be disconnected by </w:t>
              </w:r>
              <w:r>
                <w:rPr>
                  <w:rFonts w:cs="Arial"/>
                  <w:b/>
                  <w:bCs/>
                </w:rPr>
                <w:t>Network Operators</w:t>
              </w:r>
              <w:r w:rsidR="008F578C">
                <w:rPr>
                  <w:rFonts w:cs="Arial"/>
                  <w:b/>
                  <w:bCs/>
                </w:rPr>
                <w:t xml:space="preserve"> </w:t>
              </w:r>
              <w:r w:rsidR="008F578C" w:rsidRPr="008F578C">
                <w:rPr>
                  <w:rFonts w:cs="Arial"/>
                </w:rPr>
                <w:t xml:space="preserve">at very short notice, allowing them to be </w:t>
              </w:r>
            </w:ins>
            <w:ins w:id="25" w:author="Rebecca Scott (NESO)" w:date="2025-02-18T09:42:00Z" w16du:dateUtc="2025-02-18T09:42:00Z">
              <w:r w:rsidR="008F578C" w:rsidRPr="008F578C">
                <w:rPr>
                  <w:rFonts w:cs="Arial"/>
                </w:rPr>
                <w:t>used during an</w:t>
              </w:r>
              <w:r w:rsidR="008F578C">
                <w:rPr>
                  <w:rFonts w:cs="Arial"/>
                  <w:b/>
                  <w:bCs/>
                </w:rPr>
                <w:t xml:space="preserve"> Event. Fast Blocks</w:t>
              </w:r>
              <w:r w:rsidR="008F578C">
                <w:rPr>
                  <w:rFonts w:cs="Arial"/>
                </w:rPr>
                <w:t xml:space="preserve"> </w:t>
              </w:r>
              <w:r w:rsidR="00CE1C52">
                <w:rPr>
                  <w:rFonts w:cs="Arial"/>
                </w:rPr>
                <w:t>have the suffix letters R, S, T, U.</w:t>
              </w:r>
            </w:ins>
          </w:p>
        </w:tc>
      </w:tr>
      <w:tr w:rsidR="009871B0" w:rsidRPr="007E0B31" w14:paraId="11605031" w14:textId="77777777" w:rsidTr="00CF5EC1">
        <w:trPr>
          <w:cantSplit/>
        </w:trPr>
        <w:tc>
          <w:tcPr>
            <w:tcW w:w="2297"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7221"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00CF5EC1">
        <w:trPr>
          <w:cantSplit/>
        </w:trPr>
        <w:tc>
          <w:tcPr>
            <w:tcW w:w="2297"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7221"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00CF5EC1">
        <w:trPr>
          <w:cantSplit/>
        </w:trPr>
        <w:tc>
          <w:tcPr>
            <w:tcW w:w="2297"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7221"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00CF5EC1">
        <w:trPr>
          <w:cantSplit/>
        </w:trPr>
        <w:tc>
          <w:tcPr>
            <w:tcW w:w="2297" w:type="dxa"/>
          </w:tcPr>
          <w:p w14:paraId="0454CFBF" w14:textId="77777777" w:rsidR="009871B0" w:rsidRPr="007E0B31" w:rsidRDefault="009871B0" w:rsidP="009871B0">
            <w:pPr>
              <w:pStyle w:val="Arial11Bold"/>
              <w:rPr>
                <w:rFonts w:cs="Arial"/>
              </w:rPr>
            </w:pPr>
            <w:r w:rsidRPr="007E0B31">
              <w:rPr>
                <w:rFonts w:cs="Arial"/>
              </w:rPr>
              <w:lastRenderedPageBreak/>
              <w:t>Fast Start</w:t>
            </w:r>
          </w:p>
        </w:tc>
        <w:tc>
          <w:tcPr>
            <w:tcW w:w="7221"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00CF5EC1">
        <w:trPr>
          <w:cantSplit/>
        </w:trPr>
        <w:tc>
          <w:tcPr>
            <w:tcW w:w="2297"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7221"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00CF5EC1">
        <w:trPr>
          <w:cantSplit/>
        </w:trPr>
        <w:tc>
          <w:tcPr>
            <w:tcW w:w="2297"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7221"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 xml:space="preserve">correcting any minor typographical </w:t>
            </w:r>
            <w:proofErr w:type="gramStart"/>
            <w:r w:rsidRPr="007E0B31">
              <w:rPr>
                <w:rFonts w:cs="Arial"/>
              </w:rPr>
              <w:t>errors;</w:t>
            </w:r>
            <w:proofErr w:type="gramEnd"/>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00CF5EC1">
        <w:trPr>
          <w:cantSplit/>
        </w:trPr>
        <w:tc>
          <w:tcPr>
            <w:tcW w:w="2297" w:type="dxa"/>
          </w:tcPr>
          <w:p w14:paraId="04BB9A43" w14:textId="52E74410" w:rsidR="009871B0" w:rsidRPr="00CB537D" w:rsidRDefault="009871B0" w:rsidP="009871B0">
            <w:pPr>
              <w:pStyle w:val="Arial11Bold"/>
            </w:pPr>
            <w:r w:rsidRPr="00CB537D">
              <w:t>Fault Current Interruption Time</w:t>
            </w:r>
          </w:p>
        </w:tc>
        <w:tc>
          <w:tcPr>
            <w:tcW w:w="7221"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00CF5EC1">
        <w:trPr>
          <w:cantSplit/>
        </w:trPr>
        <w:tc>
          <w:tcPr>
            <w:tcW w:w="2297" w:type="dxa"/>
          </w:tcPr>
          <w:p w14:paraId="07661B3C" w14:textId="5FE1A371" w:rsidR="009871B0" w:rsidRPr="00CB537D" w:rsidRDefault="009871B0" w:rsidP="009871B0">
            <w:pPr>
              <w:pStyle w:val="Arial11Bold"/>
            </w:pPr>
            <w:r w:rsidRPr="00CB537D">
              <w:t>Fault Ride Through</w:t>
            </w:r>
          </w:p>
        </w:tc>
        <w:tc>
          <w:tcPr>
            <w:tcW w:w="7221"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00CF5EC1">
        <w:trPr>
          <w:cantSplit/>
        </w:trPr>
        <w:tc>
          <w:tcPr>
            <w:tcW w:w="2297" w:type="dxa"/>
          </w:tcPr>
          <w:p w14:paraId="1AE62D52" w14:textId="0707DBC7" w:rsidR="00F81D7C" w:rsidRPr="00CB537D" w:rsidRDefault="00F81D7C" w:rsidP="00F81D7C">
            <w:pPr>
              <w:pStyle w:val="Arial11Bold"/>
            </w:pPr>
            <w:r w:rsidRPr="00C65C3A">
              <w:rPr>
                <w:bCs/>
              </w:rPr>
              <w:t>Final-Balancing Compliance Notification  </w:t>
            </w:r>
          </w:p>
        </w:tc>
        <w:tc>
          <w:tcPr>
            <w:tcW w:w="7221" w:type="dxa"/>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00CF5EC1">
        <w:trPr>
          <w:cantSplit/>
        </w:trPr>
        <w:tc>
          <w:tcPr>
            <w:tcW w:w="2297"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7221" w:type="dxa"/>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00CF5EC1">
        <w:trPr>
          <w:cantSplit/>
        </w:trPr>
        <w:tc>
          <w:tcPr>
            <w:tcW w:w="2297" w:type="dxa"/>
          </w:tcPr>
          <w:p w14:paraId="24A46B59" w14:textId="6EF2404B" w:rsidR="00F81D7C" w:rsidRPr="007E0B31" w:rsidRDefault="00F81D7C" w:rsidP="00F81D7C">
            <w:pPr>
              <w:pStyle w:val="Arial11Bold"/>
              <w:rPr>
                <w:rFonts w:cs="Arial"/>
              </w:rPr>
            </w:pPr>
            <w:bookmarkStart w:id="26" w:name="_DV_C20"/>
            <w:r w:rsidRPr="007E0B31">
              <w:rPr>
                <w:rFonts w:cs="Arial"/>
              </w:rPr>
              <w:lastRenderedPageBreak/>
              <w:t xml:space="preserve">Final Operational Notification </w:t>
            </w:r>
            <w:r w:rsidRPr="007E0B31">
              <w:rPr>
                <w:rFonts w:cs="Arial"/>
                <w:b w:val="0"/>
              </w:rPr>
              <w:t>or</w:t>
            </w:r>
            <w:r w:rsidRPr="007E0B31">
              <w:rPr>
                <w:rFonts w:cs="Arial"/>
              </w:rPr>
              <w:t xml:space="preserve"> FON </w:t>
            </w:r>
            <w:bookmarkEnd w:id="26"/>
          </w:p>
        </w:tc>
        <w:tc>
          <w:tcPr>
            <w:tcW w:w="7221" w:type="dxa"/>
          </w:tcPr>
          <w:p w14:paraId="52B70B80" w14:textId="1AE703F3" w:rsidR="00F81D7C" w:rsidRPr="007E0B31" w:rsidRDefault="00F81D7C" w:rsidP="00F81D7C">
            <w:pPr>
              <w:pStyle w:val="TableArial11"/>
              <w:rPr>
                <w:rFonts w:cs="Arial"/>
              </w:rPr>
            </w:pPr>
            <w:bookmarkStart w:id="27"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7"/>
          </w:p>
          <w:p w14:paraId="534102FE" w14:textId="77777777" w:rsidR="00F81D7C" w:rsidRPr="007E0B31" w:rsidRDefault="00F81D7C" w:rsidP="00F81D7C">
            <w:pPr>
              <w:pStyle w:val="TableArial11"/>
              <w:ind w:left="567" w:hanging="567"/>
              <w:rPr>
                <w:rFonts w:cs="Arial"/>
              </w:rPr>
            </w:pPr>
            <w:bookmarkStart w:id="28" w:name="_DV_C22"/>
            <w:r w:rsidRPr="007E0B31">
              <w:rPr>
                <w:rFonts w:cs="Arial"/>
              </w:rPr>
              <w:t>(a)</w:t>
            </w:r>
            <w:r w:rsidRPr="007E0B31">
              <w:rPr>
                <w:rFonts w:cs="Arial"/>
              </w:rPr>
              <w:tab/>
              <w:t>with the Grid Code, (or where they apply, that relevant derogations have been granted), and</w:t>
            </w:r>
            <w:bookmarkEnd w:id="28"/>
          </w:p>
          <w:p w14:paraId="001CADC8" w14:textId="77777777" w:rsidR="00F81D7C" w:rsidRPr="007E0B31" w:rsidRDefault="00F81D7C" w:rsidP="00F81D7C">
            <w:pPr>
              <w:pStyle w:val="TableArial11"/>
              <w:ind w:left="567" w:hanging="567"/>
              <w:rPr>
                <w:rFonts w:cs="Arial"/>
              </w:rPr>
            </w:pPr>
            <w:bookmarkStart w:id="29"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9"/>
          </w:p>
          <w:p w14:paraId="67438D86" w14:textId="77777777" w:rsidR="00F81D7C" w:rsidRPr="007E0B31" w:rsidRDefault="00F81D7C" w:rsidP="00F81D7C">
            <w:pPr>
              <w:pStyle w:val="TableArial11"/>
              <w:rPr>
                <w:rFonts w:cs="Arial"/>
                <w:u w:val="single"/>
              </w:rPr>
            </w:pPr>
            <w:bookmarkStart w:id="30"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30"/>
          </w:p>
        </w:tc>
      </w:tr>
      <w:tr w:rsidR="00F81D7C" w:rsidRPr="007E0B31" w14:paraId="197251CB" w14:textId="77777777" w:rsidTr="00CF5EC1">
        <w:trPr>
          <w:cantSplit/>
        </w:trPr>
        <w:tc>
          <w:tcPr>
            <w:tcW w:w="2297" w:type="dxa"/>
          </w:tcPr>
          <w:p w14:paraId="004E90B7" w14:textId="77777777" w:rsidR="00F81D7C" w:rsidRPr="007E0B31" w:rsidRDefault="00F81D7C" w:rsidP="00F81D7C">
            <w:pPr>
              <w:pStyle w:val="Arial11Bold"/>
              <w:rPr>
                <w:rFonts w:cs="Arial"/>
              </w:rPr>
            </w:pPr>
            <w:r w:rsidRPr="007E0B31">
              <w:rPr>
                <w:rFonts w:cs="Arial"/>
              </w:rPr>
              <w:t>Final Physical Notification Data</w:t>
            </w:r>
          </w:p>
        </w:tc>
        <w:tc>
          <w:tcPr>
            <w:tcW w:w="7221" w:type="dxa"/>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00CF5EC1">
        <w:trPr>
          <w:cantSplit/>
        </w:trPr>
        <w:tc>
          <w:tcPr>
            <w:tcW w:w="2297" w:type="dxa"/>
          </w:tcPr>
          <w:p w14:paraId="51B8A852" w14:textId="77777777" w:rsidR="00F81D7C" w:rsidRPr="007E0B31" w:rsidRDefault="00F81D7C" w:rsidP="00F81D7C">
            <w:pPr>
              <w:pStyle w:val="Arial11Bold"/>
              <w:rPr>
                <w:rFonts w:cs="Arial"/>
              </w:rPr>
            </w:pPr>
            <w:r w:rsidRPr="007E0B31">
              <w:rPr>
                <w:rFonts w:cs="Arial"/>
              </w:rPr>
              <w:t>Final Report</w:t>
            </w:r>
          </w:p>
        </w:tc>
        <w:tc>
          <w:tcPr>
            <w:tcW w:w="7221" w:type="dxa"/>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00CF5EC1">
        <w:trPr>
          <w:cantSplit/>
        </w:trPr>
        <w:tc>
          <w:tcPr>
            <w:tcW w:w="2297" w:type="dxa"/>
          </w:tcPr>
          <w:p w14:paraId="3018FCC1" w14:textId="77777777" w:rsidR="00F81D7C" w:rsidRPr="007E0B31" w:rsidRDefault="00F81D7C" w:rsidP="00F81D7C">
            <w:pPr>
              <w:pStyle w:val="Arial11Bold"/>
              <w:rPr>
                <w:rFonts w:cs="Arial"/>
              </w:rPr>
            </w:pPr>
            <w:r w:rsidRPr="007E0B31">
              <w:rPr>
                <w:rFonts w:cs="Arial"/>
              </w:rPr>
              <w:t>Financial Year</w:t>
            </w:r>
          </w:p>
        </w:tc>
        <w:tc>
          <w:tcPr>
            <w:tcW w:w="7221" w:type="dxa"/>
          </w:tcPr>
          <w:p w14:paraId="49A5339B" w14:textId="6E8ABF5C" w:rsidR="00F81D7C" w:rsidRPr="007E0B31" w:rsidRDefault="2FD604EE" w:rsidP="00F81D7C">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00CF5EC1">
        <w:trPr>
          <w:cantSplit/>
        </w:trPr>
        <w:tc>
          <w:tcPr>
            <w:tcW w:w="2297"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7221" w:type="dxa"/>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00CF5EC1">
        <w:trPr>
          <w:cantSplit/>
        </w:trPr>
        <w:tc>
          <w:tcPr>
            <w:tcW w:w="2297"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7221" w:type="dxa"/>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00CF5EC1">
        <w:trPr>
          <w:cantSplit/>
        </w:trPr>
        <w:tc>
          <w:tcPr>
            <w:tcW w:w="2297"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7221" w:type="dxa"/>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00CF5EC1">
        <w:trPr>
          <w:cantSplit/>
        </w:trPr>
        <w:tc>
          <w:tcPr>
            <w:tcW w:w="2297" w:type="dxa"/>
          </w:tcPr>
          <w:p w14:paraId="29A7554A" w14:textId="77777777" w:rsidR="00F81D7C" w:rsidRPr="007E0B31" w:rsidRDefault="00F81D7C" w:rsidP="00F81D7C">
            <w:pPr>
              <w:pStyle w:val="Arial11Bold"/>
              <w:rPr>
                <w:rFonts w:cs="Arial"/>
              </w:rPr>
            </w:pPr>
            <w:r w:rsidRPr="007E0B31">
              <w:rPr>
                <w:rFonts w:cs="Arial"/>
              </w:rPr>
              <w:t>Forecast Data</w:t>
            </w:r>
          </w:p>
        </w:tc>
        <w:tc>
          <w:tcPr>
            <w:tcW w:w="7221" w:type="dxa"/>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00CF5EC1">
        <w:trPr>
          <w:cantSplit/>
        </w:trPr>
        <w:tc>
          <w:tcPr>
            <w:tcW w:w="2297" w:type="dxa"/>
          </w:tcPr>
          <w:p w14:paraId="2530D328" w14:textId="77777777" w:rsidR="00F81D7C" w:rsidRPr="007E0B31" w:rsidRDefault="00F81D7C" w:rsidP="00F81D7C">
            <w:pPr>
              <w:pStyle w:val="Arial11Bold"/>
              <w:rPr>
                <w:rFonts w:cs="Arial"/>
              </w:rPr>
            </w:pPr>
            <w:r w:rsidRPr="007E0B31">
              <w:rPr>
                <w:rFonts w:cs="Arial"/>
              </w:rPr>
              <w:t>Frequency</w:t>
            </w:r>
          </w:p>
        </w:tc>
        <w:tc>
          <w:tcPr>
            <w:tcW w:w="7221" w:type="dxa"/>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00CF5EC1">
        <w:trPr>
          <w:cantSplit/>
        </w:trPr>
        <w:tc>
          <w:tcPr>
            <w:tcW w:w="2297"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7221" w:type="dxa"/>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00CF5EC1">
        <w:trPr>
          <w:cantSplit/>
        </w:trPr>
        <w:tc>
          <w:tcPr>
            <w:tcW w:w="2297"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7221" w:type="dxa"/>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00CF5EC1">
        <w:trPr>
          <w:cantSplit/>
        </w:trPr>
        <w:tc>
          <w:tcPr>
            <w:tcW w:w="2297"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lastRenderedPageBreak/>
              <w:t>Frequency Response Insensitivity</w:t>
            </w:r>
          </w:p>
        </w:tc>
        <w:tc>
          <w:tcPr>
            <w:tcW w:w="7221" w:type="dxa"/>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00CF5EC1">
        <w:trPr>
          <w:cantSplit/>
        </w:trPr>
        <w:tc>
          <w:tcPr>
            <w:tcW w:w="2297"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7221" w:type="dxa"/>
          </w:tcPr>
          <w:p w14:paraId="41F6AF6D" w14:textId="011E488E" w:rsidR="00F81D7C" w:rsidRPr="00112FC3" w:rsidRDefault="00F81D7C" w:rsidP="00F81D7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00CF5EC1">
        <w:trPr>
          <w:cantSplit/>
        </w:trPr>
        <w:tc>
          <w:tcPr>
            <w:tcW w:w="2297"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7221" w:type="dxa"/>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F81D7C" w:rsidRPr="007E0B31" w14:paraId="35142B58" w14:textId="77777777" w:rsidTr="00CF5EC1">
        <w:trPr>
          <w:cantSplit/>
        </w:trPr>
        <w:tc>
          <w:tcPr>
            <w:tcW w:w="2297" w:type="dxa"/>
          </w:tcPr>
          <w:p w14:paraId="044AA9D6" w14:textId="77777777" w:rsidR="00F81D7C" w:rsidRPr="007E0B31" w:rsidRDefault="00F81D7C" w:rsidP="00F81D7C">
            <w:pPr>
              <w:pStyle w:val="Arial11Bold"/>
              <w:rPr>
                <w:rFonts w:cs="Arial"/>
              </w:rPr>
            </w:pPr>
            <w:r w:rsidRPr="007E0B31">
              <w:rPr>
                <w:rFonts w:cs="Arial"/>
              </w:rPr>
              <w:t>Frequency Sensitive AGR Unit Limit</w:t>
            </w:r>
          </w:p>
        </w:tc>
        <w:tc>
          <w:tcPr>
            <w:tcW w:w="7221" w:type="dxa"/>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00CF5EC1">
        <w:trPr>
          <w:cantSplit/>
        </w:trPr>
        <w:tc>
          <w:tcPr>
            <w:tcW w:w="2297"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7221" w:type="dxa"/>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00CF5EC1">
        <w:trPr>
          <w:cantSplit/>
        </w:trPr>
        <w:tc>
          <w:tcPr>
            <w:tcW w:w="2297"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7221" w:type="dxa"/>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6122C" w14:paraId="6FC7B87C" w14:textId="77777777" w:rsidTr="00CF5EC1">
        <w:trPr>
          <w:cantSplit/>
          <w:trHeight w:val="300"/>
        </w:trPr>
        <w:tc>
          <w:tcPr>
            <w:tcW w:w="2297" w:type="dxa"/>
          </w:tcPr>
          <w:p w14:paraId="766414E9" w14:textId="5E0540A9" w:rsidR="1F51953F" w:rsidRDefault="1F51953F" w:rsidP="004E64E8">
            <w:pPr>
              <w:pStyle w:val="Arial11Bold"/>
              <w:rPr>
                <w:rFonts w:cs="Arial"/>
              </w:rPr>
            </w:pPr>
            <w:r w:rsidRPr="38E6A229">
              <w:rPr>
                <w:rFonts w:cs="Arial"/>
              </w:rPr>
              <w:t>Gas System Planner Licence or GSP Licence</w:t>
            </w:r>
          </w:p>
        </w:tc>
        <w:tc>
          <w:tcPr>
            <w:tcW w:w="7221" w:type="dxa"/>
          </w:tcPr>
          <w:p w14:paraId="11A2C521" w14:textId="00BA3B99" w:rsidR="1F51953F" w:rsidRDefault="1F51953F" w:rsidP="004E64E8">
            <w:pPr>
              <w:pStyle w:val="TableArial11"/>
              <w:rPr>
                <w:rFonts w:cs="Arial"/>
                <w:b/>
                <w:bCs/>
              </w:rPr>
            </w:pPr>
            <w:r w:rsidRPr="38E6A229">
              <w:rPr>
                <w:rFonts w:cs="Arial"/>
              </w:rPr>
              <w:t>Means a licence granted or treated as granted under section 7</w:t>
            </w:r>
            <w:proofErr w:type="gramStart"/>
            <w:r w:rsidRPr="38E6A229">
              <w:rPr>
                <w:rFonts w:cs="Arial"/>
              </w:rPr>
              <w:t>AA(</w:t>
            </w:r>
            <w:proofErr w:type="gramEnd"/>
            <w:r w:rsidRPr="38E6A229">
              <w:rPr>
                <w:rFonts w:cs="Arial"/>
              </w:rPr>
              <w:t xml:space="preserve">1) of the </w:t>
            </w:r>
            <w:r w:rsidRPr="38E6A229">
              <w:rPr>
                <w:rFonts w:cs="Arial"/>
                <w:b/>
                <w:bCs/>
              </w:rPr>
              <w:t>Gas Act 1986.</w:t>
            </w:r>
          </w:p>
        </w:tc>
      </w:tr>
      <w:tr w:rsidR="00F81D7C" w:rsidRPr="007E0B31" w14:paraId="6D481950" w14:textId="77777777" w:rsidTr="00CF5EC1">
        <w:trPr>
          <w:cantSplit/>
        </w:trPr>
        <w:tc>
          <w:tcPr>
            <w:tcW w:w="2297"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7221" w:type="dxa"/>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F81D7C" w:rsidRPr="007E0B31" w14:paraId="64E5C05F" w14:textId="77777777" w:rsidTr="00CF5EC1">
        <w:trPr>
          <w:cantSplit/>
        </w:trPr>
        <w:tc>
          <w:tcPr>
            <w:tcW w:w="2297"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7221" w:type="dxa"/>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00CF5EC1">
        <w:trPr>
          <w:cantSplit/>
        </w:trPr>
        <w:tc>
          <w:tcPr>
            <w:tcW w:w="2297" w:type="dxa"/>
          </w:tcPr>
          <w:p w14:paraId="5D11ED34" w14:textId="77777777" w:rsidR="00F81D7C" w:rsidRPr="007E0B31" w:rsidRDefault="00F81D7C" w:rsidP="00F81D7C">
            <w:pPr>
              <w:pStyle w:val="Arial11Bold"/>
              <w:rPr>
                <w:rFonts w:cs="Arial"/>
              </w:rPr>
            </w:pPr>
            <w:r w:rsidRPr="007E0B31">
              <w:rPr>
                <w:rFonts w:cs="Arial"/>
              </w:rPr>
              <w:t>Gate Closure</w:t>
            </w:r>
          </w:p>
        </w:tc>
        <w:tc>
          <w:tcPr>
            <w:tcW w:w="7221" w:type="dxa"/>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00CF5EC1">
        <w:trPr>
          <w:cantSplit/>
        </w:trPr>
        <w:tc>
          <w:tcPr>
            <w:tcW w:w="2297" w:type="dxa"/>
          </w:tcPr>
          <w:p w14:paraId="69164933" w14:textId="77777777" w:rsidR="00F81D7C" w:rsidRPr="007E0B31" w:rsidRDefault="00F81D7C" w:rsidP="00F81D7C">
            <w:pPr>
              <w:pStyle w:val="Arial11Bold"/>
              <w:rPr>
                <w:rFonts w:cs="Arial"/>
              </w:rPr>
            </w:pPr>
            <w:r w:rsidRPr="007E0B31">
              <w:rPr>
                <w:rFonts w:cs="Arial"/>
              </w:rPr>
              <w:lastRenderedPageBreak/>
              <w:t>GB Code User</w:t>
            </w:r>
          </w:p>
        </w:tc>
        <w:tc>
          <w:tcPr>
            <w:tcW w:w="7221" w:type="dxa"/>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w:t>
            </w:r>
            <w:proofErr w:type="gramStart"/>
            <w:r w:rsidRPr="005C20E3">
              <w:t>2019;</w:t>
            </w:r>
            <w:proofErr w:type="gramEnd"/>
            <w:r w:rsidRPr="005C20E3">
              <w:t xml:space="preserve">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00CF5EC1">
        <w:trPr>
          <w:cantSplit/>
        </w:trPr>
        <w:tc>
          <w:tcPr>
            <w:tcW w:w="2297" w:type="dxa"/>
          </w:tcPr>
          <w:p w14:paraId="4FE5BF46" w14:textId="138D465C" w:rsidR="00F81D7C" w:rsidRPr="007E0B31" w:rsidRDefault="00F81D7C" w:rsidP="00F81D7C">
            <w:pPr>
              <w:pStyle w:val="Arial11Bold"/>
              <w:rPr>
                <w:rFonts w:cs="Arial"/>
              </w:rPr>
            </w:pPr>
            <w:r w:rsidRPr="007E0B31">
              <w:rPr>
                <w:rFonts w:cs="Arial"/>
              </w:rPr>
              <w:t>GB Generator</w:t>
            </w:r>
          </w:p>
        </w:tc>
        <w:tc>
          <w:tcPr>
            <w:tcW w:w="7221" w:type="dxa"/>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00CF5EC1">
        <w:trPr>
          <w:cantSplit/>
        </w:trPr>
        <w:tc>
          <w:tcPr>
            <w:tcW w:w="2297"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7221" w:type="dxa"/>
          </w:tcPr>
          <w:p w14:paraId="221BB2FF" w14:textId="70FD9582"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00CF5EC1">
        <w:trPr>
          <w:cantSplit/>
        </w:trPr>
        <w:tc>
          <w:tcPr>
            <w:tcW w:w="2297" w:type="dxa"/>
          </w:tcPr>
          <w:p w14:paraId="3EA02135" w14:textId="77777777" w:rsidR="00F81D7C" w:rsidRPr="00EE4B2B" w:rsidRDefault="00F81D7C" w:rsidP="00F81D7C">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7221" w:type="dxa"/>
          </w:tcPr>
          <w:p w14:paraId="2026C6BF" w14:textId="284D417F"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00CF5EC1">
        <w:trPr>
          <w:cantSplit/>
        </w:trPr>
        <w:tc>
          <w:tcPr>
            <w:tcW w:w="2297"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7221" w:type="dxa"/>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00CF5EC1">
        <w:trPr>
          <w:cantSplit/>
        </w:trPr>
        <w:tc>
          <w:tcPr>
            <w:tcW w:w="2297"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7221" w:type="dxa"/>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00CF5EC1">
        <w:trPr>
          <w:cantSplit/>
        </w:trPr>
        <w:tc>
          <w:tcPr>
            <w:tcW w:w="2297"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7221" w:type="dxa"/>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00CF5EC1">
        <w:trPr>
          <w:cantSplit/>
        </w:trPr>
        <w:tc>
          <w:tcPr>
            <w:tcW w:w="2297"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7221" w:type="dxa"/>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00CF5EC1">
        <w:trPr>
          <w:cantSplit/>
        </w:trPr>
        <w:tc>
          <w:tcPr>
            <w:tcW w:w="2297"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7221" w:type="dxa"/>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00CF5EC1">
        <w:trPr>
          <w:cantSplit/>
        </w:trPr>
        <w:tc>
          <w:tcPr>
            <w:tcW w:w="2297" w:type="dxa"/>
          </w:tcPr>
          <w:p w14:paraId="236BDDC1" w14:textId="77777777" w:rsidR="00F81D7C" w:rsidRPr="007E0B31" w:rsidRDefault="00F81D7C" w:rsidP="00F81D7C">
            <w:pPr>
              <w:pStyle w:val="Arial11Bold"/>
              <w:rPr>
                <w:rFonts w:cs="Arial"/>
              </w:rPr>
            </w:pPr>
            <w:r w:rsidRPr="007E0B31">
              <w:rPr>
                <w:rFonts w:cs="Arial"/>
              </w:rPr>
              <w:t>GCDF</w:t>
            </w:r>
          </w:p>
        </w:tc>
        <w:tc>
          <w:tcPr>
            <w:tcW w:w="7221" w:type="dxa"/>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00CF5EC1">
        <w:trPr>
          <w:cantSplit/>
        </w:trPr>
        <w:tc>
          <w:tcPr>
            <w:tcW w:w="2297"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7221" w:type="dxa"/>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00CF5EC1">
        <w:trPr>
          <w:cantSplit/>
        </w:trPr>
        <w:tc>
          <w:tcPr>
            <w:tcW w:w="2297"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7221" w:type="dxa"/>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00CF5EC1">
        <w:trPr>
          <w:cantSplit/>
        </w:trPr>
        <w:tc>
          <w:tcPr>
            <w:tcW w:w="2297" w:type="dxa"/>
          </w:tcPr>
          <w:p w14:paraId="7AAF3305" w14:textId="77777777" w:rsidR="00F81D7C" w:rsidRPr="007E0B31" w:rsidRDefault="00F81D7C" w:rsidP="00F81D7C">
            <w:pPr>
              <w:pStyle w:val="Arial11Bold"/>
              <w:rPr>
                <w:rFonts w:cs="Arial"/>
              </w:rPr>
            </w:pPr>
            <w:r w:rsidRPr="007E0B31">
              <w:rPr>
                <w:rFonts w:cs="Arial"/>
              </w:rPr>
              <w:t>Generating Unit</w:t>
            </w:r>
          </w:p>
        </w:tc>
        <w:tc>
          <w:tcPr>
            <w:tcW w:w="7221" w:type="dxa"/>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00CF5EC1">
        <w:trPr>
          <w:cantSplit/>
        </w:trPr>
        <w:tc>
          <w:tcPr>
            <w:tcW w:w="2297" w:type="dxa"/>
          </w:tcPr>
          <w:p w14:paraId="013D7CA3" w14:textId="77777777" w:rsidR="00F81D7C" w:rsidRPr="007E0B31" w:rsidRDefault="00F81D7C" w:rsidP="00F81D7C">
            <w:pPr>
              <w:pStyle w:val="Arial11Bold"/>
              <w:rPr>
                <w:rFonts w:cs="Arial"/>
              </w:rPr>
            </w:pPr>
            <w:r w:rsidRPr="007E0B31">
              <w:rPr>
                <w:rFonts w:cs="Arial"/>
              </w:rPr>
              <w:lastRenderedPageBreak/>
              <w:t>Generating Unit Data</w:t>
            </w:r>
          </w:p>
        </w:tc>
        <w:tc>
          <w:tcPr>
            <w:tcW w:w="7221" w:type="dxa"/>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 xml:space="preserve">Cascade Hydro </w:t>
            </w:r>
            <w:proofErr w:type="gramStart"/>
            <w:r w:rsidRPr="007E0B31">
              <w:rPr>
                <w:rFonts w:cs="Arial"/>
                <w:b/>
              </w:rPr>
              <w:t>Scheme</w:t>
            </w:r>
            <w:r w:rsidRPr="007E0B31">
              <w:rPr>
                <w:rFonts w:cs="Arial"/>
              </w:rPr>
              <w:t>;</w:t>
            </w:r>
            <w:proofErr w:type="gramEnd"/>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00CF5EC1">
        <w:trPr>
          <w:cantSplit/>
        </w:trPr>
        <w:tc>
          <w:tcPr>
            <w:tcW w:w="2297"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7221" w:type="dxa"/>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00CF5EC1">
        <w:trPr>
          <w:cantSplit/>
        </w:trPr>
        <w:tc>
          <w:tcPr>
            <w:tcW w:w="2297"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7221" w:type="dxa"/>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00CF5EC1">
        <w:trPr>
          <w:cantSplit/>
        </w:trPr>
        <w:tc>
          <w:tcPr>
            <w:tcW w:w="2297"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7221" w:type="dxa"/>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00CF5EC1">
        <w:trPr>
          <w:cantSplit/>
        </w:trPr>
        <w:tc>
          <w:tcPr>
            <w:tcW w:w="2297"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7221" w:type="dxa"/>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00CF5EC1">
        <w:trPr>
          <w:cantSplit/>
        </w:trPr>
        <w:tc>
          <w:tcPr>
            <w:tcW w:w="2297" w:type="dxa"/>
          </w:tcPr>
          <w:p w14:paraId="28F1FED3" w14:textId="77777777" w:rsidR="00F81D7C" w:rsidRPr="007E0B31" w:rsidRDefault="00F81D7C" w:rsidP="00F81D7C">
            <w:pPr>
              <w:pStyle w:val="Arial11Bold"/>
              <w:rPr>
                <w:rFonts w:cs="Arial"/>
              </w:rPr>
            </w:pPr>
            <w:r w:rsidRPr="007E0B31">
              <w:rPr>
                <w:rFonts w:cs="Arial"/>
              </w:rPr>
              <w:t>Genset</w:t>
            </w:r>
          </w:p>
        </w:tc>
        <w:tc>
          <w:tcPr>
            <w:tcW w:w="7221" w:type="dxa"/>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00CF5EC1">
        <w:trPr>
          <w:cantSplit/>
        </w:trPr>
        <w:tc>
          <w:tcPr>
            <w:tcW w:w="2297"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7221" w:type="dxa"/>
          </w:tcPr>
          <w:p w14:paraId="3DFA7AB2" w14:textId="77777777" w:rsidR="00F81D7C" w:rsidRPr="007E0B31" w:rsidRDefault="00F81D7C" w:rsidP="00F81D7C">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00CF5EC1">
        <w:trPr>
          <w:cantSplit/>
        </w:trPr>
        <w:tc>
          <w:tcPr>
            <w:tcW w:w="2297"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7221" w:type="dxa"/>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00CF5EC1">
        <w:trPr>
          <w:cantSplit/>
        </w:trPr>
        <w:tc>
          <w:tcPr>
            <w:tcW w:w="2297" w:type="dxa"/>
          </w:tcPr>
          <w:p w14:paraId="3EC6201C" w14:textId="34C4097C" w:rsidR="00F81D7C" w:rsidRPr="00A87826" w:rsidRDefault="00F81D7C" w:rsidP="00F81D7C">
            <w:pPr>
              <w:pStyle w:val="Arial11Bold"/>
            </w:pPr>
            <w:r w:rsidRPr="00A87826">
              <w:t>Governor Deadband</w:t>
            </w:r>
          </w:p>
        </w:tc>
        <w:tc>
          <w:tcPr>
            <w:tcW w:w="7221" w:type="dxa"/>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00CF5EC1">
        <w:trPr>
          <w:cantSplit/>
        </w:trPr>
        <w:tc>
          <w:tcPr>
            <w:tcW w:w="2297"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7221" w:type="dxa"/>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00CF5EC1">
        <w:trPr>
          <w:cantSplit/>
        </w:trPr>
        <w:tc>
          <w:tcPr>
            <w:tcW w:w="2297"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7221" w:type="dxa"/>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00CF5EC1">
        <w:trPr>
          <w:cantSplit/>
        </w:trPr>
        <w:tc>
          <w:tcPr>
            <w:tcW w:w="2297"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7221" w:type="dxa"/>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00CF5EC1">
        <w:trPr>
          <w:cantSplit/>
        </w:trPr>
        <w:tc>
          <w:tcPr>
            <w:tcW w:w="2297" w:type="dxa"/>
          </w:tcPr>
          <w:p w14:paraId="2D672D65" w14:textId="77777777" w:rsidR="00F81D7C" w:rsidRPr="007E0B31" w:rsidRDefault="00F81D7C" w:rsidP="00F81D7C">
            <w:pPr>
              <w:pStyle w:val="Arial11Bold"/>
              <w:rPr>
                <w:rFonts w:cs="Arial"/>
              </w:rPr>
            </w:pPr>
            <w:r w:rsidRPr="007E0B31">
              <w:rPr>
                <w:rFonts w:cs="Arial"/>
              </w:rPr>
              <w:lastRenderedPageBreak/>
              <w:t>Grid Code Modification Register</w:t>
            </w:r>
          </w:p>
        </w:tc>
        <w:tc>
          <w:tcPr>
            <w:tcW w:w="7221" w:type="dxa"/>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00CF5EC1">
        <w:trPr>
          <w:cantSplit/>
        </w:trPr>
        <w:tc>
          <w:tcPr>
            <w:tcW w:w="2297"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7221" w:type="dxa"/>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00CF5EC1">
        <w:trPr>
          <w:cantSplit/>
        </w:trPr>
        <w:tc>
          <w:tcPr>
            <w:tcW w:w="2297"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7221" w:type="dxa"/>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00CF5EC1">
        <w:trPr>
          <w:cantSplit/>
        </w:trPr>
        <w:tc>
          <w:tcPr>
            <w:tcW w:w="2297"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7221" w:type="dxa"/>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00CF5EC1">
        <w:trPr>
          <w:cantSplit/>
        </w:trPr>
        <w:tc>
          <w:tcPr>
            <w:tcW w:w="2297"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7221" w:type="dxa"/>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00CF5EC1">
        <w:trPr>
          <w:cantSplit/>
        </w:trPr>
        <w:tc>
          <w:tcPr>
            <w:tcW w:w="2297"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7221" w:type="dxa"/>
          </w:tcPr>
          <w:p w14:paraId="5F7C23F5" w14:textId="0BF1CFB0" w:rsidR="00F81D7C" w:rsidRPr="007E0B31" w:rsidRDefault="7D9A43F1" w:rsidP="00F81D7C">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00CF5EC1">
        <w:trPr>
          <w:cantSplit/>
        </w:trPr>
        <w:tc>
          <w:tcPr>
            <w:tcW w:w="2297"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7221" w:type="dxa"/>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00CF5EC1">
        <w:trPr>
          <w:cantSplit/>
        </w:trPr>
        <w:tc>
          <w:tcPr>
            <w:tcW w:w="2297"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7221" w:type="dxa"/>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00CF5EC1">
        <w:trPr>
          <w:cantSplit/>
        </w:trPr>
        <w:tc>
          <w:tcPr>
            <w:tcW w:w="2297"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7221" w:type="dxa"/>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00CF5EC1">
        <w:trPr>
          <w:cantSplit/>
        </w:trPr>
        <w:tc>
          <w:tcPr>
            <w:tcW w:w="2297"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7221" w:type="dxa"/>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00CF5EC1">
        <w:trPr>
          <w:cantSplit/>
        </w:trPr>
        <w:tc>
          <w:tcPr>
            <w:tcW w:w="2297"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7221" w:type="dxa"/>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00CF5EC1">
        <w:trPr>
          <w:cantSplit/>
        </w:trPr>
        <w:tc>
          <w:tcPr>
            <w:tcW w:w="2297"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7221" w:type="dxa"/>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00CF5EC1">
        <w:trPr>
          <w:cantSplit/>
        </w:trPr>
        <w:tc>
          <w:tcPr>
            <w:tcW w:w="2297" w:type="dxa"/>
          </w:tcPr>
          <w:p w14:paraId="6590D0EC" w14:textId="6684818F" w:rsidR="00F81D7C" w:rsidRPr="00585D91" w:rsidRDefault="00F81D7C" w:rsidP="00F81D7C">
            <w:pPr>
              <w:pStyle w:val="Arial11Bold"/>
              <w:rPr>
                <w:rFonts w:cs="Arial"/>
              </w:rPr>
            </w:pPr>
            <w:r w:rsidRPr="002510FF">
              <w:rPr>
                <w:rFonts w:cs="Arial"/>
              </w:rPr>
              <w:lastRenderedPageBreak/>
              <w:t>Grid Forming Capability</w:t>
            </w:r>
          </w:p>
        </w:tc>
        <w:tc>
          <w:tcPr>
            <w:tcW w:w="7221" w:type="dxa"/>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00CF5EC1">
        <w:trPr>
          <w:cantSplit/>
        </w:trPr>
        <w:tc>
          <w:tcPr>
            <w:tcW w:w="2297"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7221" w:type="dxa"/>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00CF5EC1">
        <w:trPr>
          <w:cantSplit/>
        </w:trPr>
        <w:tc>
          <w:tcPr>
            <w:tcW w:w="2297"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7221" w:type="dxa"/>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00CF5EC1">
        <w:trPr>
          <w:cantSplit/>
        </w:trPr>
        <w:tc>
          <w:tcPr>
            <w:tcW w:w="2297"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7221" w:type="dxa"/>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00CF5EC1">
        <w:trPr>
          <w:cantSplit/>
        </w:trPr>
        <w:tc>
          <w:tcPr>
            <w:tcW w:w="2297"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7221" w:type="dxa"/>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00CF5EC1">
        <w:trPr>
          <w:cantSplit/>
        </w:trPr>
        <w:tc>
          <w:tcPr>
            <w:tcW w:w="2297"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7221" w:type="dxa"/>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00CF5EC1">
        <w:trPr>
          <w:cantSplit/>
        </w:trPr>
        <w:tc>
          <w:tcPr>
            <w:tcW w:w="2297"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7221" w:type="dxa"/>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00CF5EC1">
        <w:trPr>
          <w:cantSplit/>
        </w:trPr>
        <w:tc>
          <w:tcPr>
            <w:tcW w:w="2297" w:type="dxa"/>
          </w:tcPr>
          <w:p w14:paraId="20405FC8" w14:textId="77777777" w:rsidR="00F81D7C" w:rsidRPr="007E0B31" w:rsidRDefault="00F81D7C" w:rsidP="00F81D7C">
            <w:pPr>
              <w:pStyle w:val="Arial11Bold"/>
              <w:rPr>
                <w:rFonts w:cs="Arial"/>
              </w:rPr>
            </w:pPr>
            <w:r w:rsidRPr="007E0B31">
              <w:rPr>
                <w:rFonts w:cs="Arial"/>
              </w:rPr>
              <w:t>Group</w:t>
            </w:r>
          </w:p>
        </w:tc>
        <w:tc>
          <w:tcPr>
            <w:tcW w:w="7221" w:type="dxa"/>
          </w:tcPr>
          <w:p w14:paraId="60A73BA5" w14:textId="77777777" w:rsidR="00F81D7C" w:rsidRPr="007E0B31" w:rsidRDefault="00F81D7C" w:rsidP="00F81D7C">
            <w:pPr>
              <w:pStyle w:val="TableArial11"/>
              <w:rPr>
                <w:rFonts w:cs="Arial"/>
              </w:rPr>
            </w:pPr>
            <w:bookmarkStart w:id="31"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31"/>
          </w:p>
        </w:tc>
      </w:tr>
      <w:tr w:rsidR="00F81D7C" w:rsidRPr="0079139F" w14:paraId="5A25DA6A" w14:textId="77777777" w:rsidTr="00CF5EC1">
        <w:trPr>
          <w:cantSplit/>
        </w:trPr>
        <w:tc>
          <w:tcPr>
            <w:tcW w:w="2297" w:type="dxa"/>
          </w:tcPr>
          <w:p w14:paraId="704101E4" w14:textId="22CAEA65" w:rsidR="00F81D7C" w:rsidRPr="0079139F" w:rsidRDefault="00F81D7C" w:rsidP="00F81D7C">
            <w:pPr>
              <w:pStyle w:val="Arial11Bold"/>
              <w:rPr>
                <w:rFonts w:cs="Arial"/>
              </w:rPr>
            </w:pPr>
            <w:r w:rsidRPr="0079139F">
              <w:rPr>
                <w:rFonts w:cs="Arial"/>
              </w:rPr>
              <w:t>GSP Group</w:t>
            </w:r>
          </w:p>
        </w:tc>
        <w:tc>
          <w:tcPr>
            <w:tcW w:w="7221" w:type="dxa"/>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00CF5EC1">
        <w:trPr>
          <w:cantSplit/>
        </w:trPr>
        <w:tc>
          <w:tcPr>
            <w:tcW w:w="2297" w:type="dxa"/>
          </w:tcPr>
          <w:p w14:paraId="6B31BC4F" w14:textId="77777777" w:rsidR="00F81D7C" w:rsidRPr="007E0B31" w:rsidRDefault="00F81D7C" w:rsidP="00F81D7C">
            <w:pPr>
              <w:pStyle w:val="Arial11Bold"/>
              <w:rPr>
                <w:rFonts w:cs="Arial"/>
              </w:rPr>
            </w:pPr>
            <w:r w:rsidRPr="007E0B31">
              <w:rPr>
                <w:rFonts w:cs="Arial"/>
              </w:rPr>
              <w:lastRenderedPageBreak/>
              <w:t>Headroom</w:t>
            </w:r>
          </w:p>
        </w:tc>
        <w:tc>
          <w:tcPr>
            <w:tcW w:w="7221" w:type="dxa"/>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00CF5EC1">
        <w:trPr>
          <w:cantSplit/>
        </w:trPr>
        <w:tc>
          <w:tcPr>
            <w:tcW w:w="2297"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7221" w:type="dxa"/>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00CF5EC1">
        <w:trPr>
          <w:cantSplit/>
        </w:trPr>
        <w:tc>
          <w:tcPr>
            <w:tcW w:w="2297"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7221" w:type="dxa"/>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00CF5EC1">
        <w:trPr>
          <w:cantSplit/>
          <w:trHeight w:val="524"/>
        </w:trPr>
        <w:tc>
          <w:tcPr>
            <w:tcW w:w="2297" w:type="dxa"/>
          </w:tcPr>
          <w:p w14:paraId="243671CC" w14:textId="5CC5CA8B" w:rsidR="00F81D7C" w:rsidRPr="009D4B8D" w:rsidRDefault="00F81D7C" w:rsidP="00F81D7C">
            <w:pPr>
              <w:rPr>
                <w:b/>
                <w:bCs/>
              </w:rPr>
            </w:pPr>
            <w:r w:rsidRPr="009D4B8D">
              <w:rPr>
                <w:b/>
                <w:bCs/>
              </w:rPr>
              <w:t>Historic Frequency Data</w:t>
            </w:r>
          </w:p>
        </w:tc>
        <w:tc>
          <w:tcPr>
            <w:tcW w:w="7221" w:type="dxa"/>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00CF5EC1">
        <w:trPr>
          <w:cantSplit/>
        </w:trPr>
        <w:tc>
          <w:tcPr>
            <w:tcW w:w="2297" w:type="dxa"/>
          </w:tcPr>
          <w:p w14:paraId="19844254" w14:textId="77777777" w:rsidR="00F81D7C" w:rsidRPr="007E0B31" w:rsidRDefault="00F81D7C" w:rsidP="00F81D7C">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7221" w:type="dxa"/>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00CF5EC1">
        <w:trPr>
          <w:cantSplit/>
        </w:trPr>
        <w:tc>
          <w:tcPr>
            <w:tcW w:w="2297"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7221" w:type="dxa"/>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00CF5EC1">
        <w:trPr>
          <w:cantSplit/>
        </w:trPr>
        <w:tc>
          <w:tcPr>
            <w:tcW w:w="2297" w:type="dxa"/>
          </w:tcPr>
          <w:p w14:paraId="6E747414" w14:textId="77777777" w:rsidR="00F81D7C" w:rsidRPr="007E0B31" w:rsidRDefault="00F81D7C" w:rsidP="00F81D7C">
            <w:pPr>
              <w:pStyle w:val="Arial11Bold"/>
              <w:rPr>
                <w:rFonts w:cs="Arial"/>
              </w:rPr>
            </w:pPr>
            <w:r w:rsidRPr="007E0B31">
              <w:rPr>
                <w:rFonts w:cs="Arial"/>
              </w:rPr>
              <w:t>HV Connections</w:t>
            </w:r>
          </w:p>
        </w:tc>
        <w:tc>
          <w:tcPr>
            <w:tcW w:w="7221" w:type="dxa"/>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00CF5EC1">
        <w:trPr>
          <w:cantSplit/>
        </w:trPr>
        <w:tc>
          <w:tcPr>
            <w:tcW w:w="2297"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7221" w:type="dxa"/>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00CF5EC1">
        <w:trPr>
          <w:cantSplit/>
        </w:trPr>
        <w:tc>
          <w:tcPr>
            <w:tcW w:w="2297"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7221" w:type="dxa"/>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F81D7C" w:rsidRPr="007E0B31" w14:paraId="50416B33" w14:textId="77777777" w:rsidTr="00CF5EC1">
        <w:trPr>
          <w:cantSplit/>
        </w:trPr>
        <w:tc>
          <w:tcPr>
            <w:tcW w:w="2297"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7221" w:type="dxa"/>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00CF5EC1">
        <w:trPr>
          <w:cantSplit/>
        </w:trPr>
        <w:tc>
          <w:tcPr>
            <w:tcW w:w="2297"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7221" w:type="dxa"/>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00CF5EC1">
        <w:trPr>
          <w:cantSplit/>
        </w:trPr>
        <w:tc>
          <w:tcPr>
            <w:tcW w:w="2297"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7221" w:type="dxa"/>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00CF5EC1">
        <w:trPr>
          <w:cantSplit/>
        </w:trPr>
        <w:tc>
          <w:tcPr>
            <w:tcW w:w="2297"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lastRenderedPageBreak/>
              <w:t>HVDC System Owner</w:t>
            </w:r>
          </w:p>
        </w:tc>
        <w:tc>
          <w:tcPr>
            <w:tcW w:w="7221" w:type="dxa"/>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00CF5EC1">
        <w:trPr>
          <w:cantSplit/>
        </w:trPr>
        <w:tc>
          <w:tcPr>
            <w:tcW w:w="2297" w:type="dxa"/>
          </w:tcPr>
          <w:p w14:paraId="0863E908" w14:textId="77777777" w:rsidR="00F81D7C" w:rsidRPr="007E0B31" w:rsidRDefault="00F81D7C" w:rsidP="00F81D7C">
            <w:pPr>
              <w:pStyle w:val="Arial11Bold"/>
              <w:rPr>
                <w:rFonts w:cs="Arial"/>
              </w:rPr>
            </w:pPr>
            <w:r w:rsidRPr="007E0B31">
              <w:rPr>
                <w:rFonts w:cs="Arial"/>
              </w:rPr>
              <w:t>IEC</w:t>
            </w:r>
          </w:p>
        </w:tc>
        <w:tc>
          <w:tcPr>
            <w:tcW w:w="7221" w:type="dxa"/>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00CF5EC1">
        <w:trPr>
          <w:cantSplit/>
        </w:trPr>
        <w:tc>
          <w:tcPr>
            <w:tcW w:w="2297" w:type="dxa"/>
          </w:tcPr>
          <w:p w14:paraId="43D881FF" w14:textId="77777777" w:rsidR="00F81D7C" w:rsidRPr="007E0B31" w:rsidRDefault="00F81D7C" w:rsidP="00F81D7C">
            <w:pPr>
              <w:pStyle w:val="Arial11Bold"/>
              <w:rPr>
                <w:rFonts w:cs="Arial"/>
              </w:rPr>
            </w:pPr>
            <w:r w:rsidRPr="007E0B31">
              <w:rPr>
                <w:rFonts w:cs="Arial"/>
              </w:rPr>
              <w:t>IEC Standard</w:t>
            </w:r>
          </w:p>
        </w:tc>
        <w:tc>
          <w:tcPr>
            <w:tcW w:w="7221" w:type="dxa"/>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00CF5EC1">
        <w:trPr>
          <w:cantSplit/>
        </w:trPr>
        <w:tc>
          <w:tcPr>
            <w:tcW w:w="2297"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7221" w:type="dxa"/>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00CF5EC1">
        <w:trPr>
          <w:cantSplit/>
        </w:trPr>
        <w:tc>
          <w:tcPr>
            <w:tcW w:w="2297"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7221" w:type="dxa"/>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00CF5EC1">
        <w:trPr>
          <w:cantSplit/>
        </w:trPr>
        <w:tc>
          <w:tcPr>
            <w:tcW w:w="2297" w:type="dxa"/>
          </w:tcPr>
          <w:p w14:paraId="5F7DE292" w14:textId="77777777" w:rsidR="00F81D7C" w:rsidRPr="007E0B31" w:rsidRDefault="00F81D7C" w:rsidP="00F81D7C">
            <w:pPr>
              <w:pStyle w:val="Arial11Bold"/>
              <w:rPr>
                <w:rFonts w:cs="Arial"/>
              </w:rPr>
            </w:pPr>
            <w:r w:rsidRPr="007E0B31">
              <w:rPr>
                <w:rFonts w:cs="Arial"/>
              </w:rPr>
              <w:t>Import Usable</w:t>
            </w:r>
          </w:p>
        </w:tc>
        <w:tc>
          <w:tcPr>
            <w:tcW w:w="7221" w:type="dxa"/>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F81D7C" w:rsidRPr="007E0B31" w14:paraId="4287BA38" w14:textId="77777777" w:rsidTr="00CF5EC1">
        <w:trPr>
          <w:cantSplit/>
        </w:trPr>
        <w:tc>
          <w:tcPr>
            <w:tcW w:w="2297" w:type="dxa"/>
          </w:tcPr>
          <w:p w14:paraId="24C27F8F" w14:textId="77777777" w:rsidR="00F81D7C" w:rsidRPr="007E0B31" w:rsidRDefault="00F81D7C" w:rsidP="00F81D7C">
            <w:pPr>
              <w:pStyle w:val="Arial11Bold"/>
              <w:rPr>
                <w:rFonts w:cs="Arial"/>
              </w:rPr>
            </w:pPr>
            <w:r w:rsidRPr="007E0B31">
              <w:rPr>
                <w:rFonts w:cs="Arial"/>
              </w:rPr>
              <w:t>Incident Centre</w:t>
            </w:r>
          </w:p>
        </w:tc>
        <w:tc>
          <w:tcPr>
            <w:tcW w:w="7221" w:type="dxa"/>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00CF5EC1">
        <w:trPr>
          <w:cantSplit/>
        </w:trPr>
        <w:tc>
          <w:tcPr>
            <w:tcW w:w="2297"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7221" w:type="dxa"/>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00CF5EC1">
        <w:trPr>
          <w:cantSplit/>
        </w:trPr>
        <w:tc>
          <w:tcPr>
            <w:tcW w:w="2297"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7221" w:type="dxa"/>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00CF5EC1">
        <w:trPr>
          <w:cantSplit/>
        </w:trPr>
        <w:tc>
          <w:tcPr>
            <w:tcW w:w="2297"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7221" w:type="dxa"/>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00CF5EC1">
        <w:trPr>
          <w:cantSplit/>
        </w:trPr>
        <w:tc>
          <w:tcPr>
            <w:tcW w:w="2297"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7221" w:type="dxa"/>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00CF5EC1">
        <w:trPr>
          <w:cantSplit/>
        </w:trPr>
        <w:tc>
          <w:tcPr>
            <w:tcW w:w="2297"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7221" w:type="dxa"/>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00CF5EC1">
        <w:trPr>
          <w:cantSplit/>
        </w:trPr>
        <w:tc>
          <w:tcPr>
            <w:tcW w:w="2297"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7221" w:type="dxa"/>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F81D7C" w:rsidRPr="007E0B31" w14:paraId="38E6BE11" w14:textId="77777777" w:rsidTr="00CF5EC1">
        <w:trPr>
          <w:cantSplit/>
        </w:trPr>
        <w:tc>
          <w:tcPr>
            <w:tcW w:w="2297"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7221" w:type="dxa"/>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00CF5EC1">
        <w:trPr>
          <w:cantSplit/>
          <w:trHeight w:val="300"/>
        </w:trPr>
        <w:tc>
          <w:tcPr>
            <w:tcW w:w="2297" w:type="dxa"/>
          </w:tcPr>
          <w:p w14:paraId="3312F34D" w14:textId="5F857A9C" w:rsidR="55EF09DB" w:rsidRDefault="55EF09DB" w:rsidP="004E64E8">
            <w:pPr>
              <w:pStyle w:val="Arial11Bold"/>
              <w:rPr>
                <w:rFonts w:cs="Arial"/>
              </w:rPr>
            </w:pPr>
            <w:r w:rsidRPr="38E6A229">
              <w:rPr>
                <w:rFonts w:cs="Arial"/>
              </w:rPr>
              <w:t>Information Request Notice</w:t>
            </w:r>
          </w:p>
        </w:tc>
        <w:tc>
          <w:tcPr>
            <w:tcW w:w="7221" w:type="dxa"/>
          </w:tcPr>
          <w:p w14:paraId="16199E67" w14:textId="4E9E0873"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6F4F0FC0" w14:textId="77777777" w:rsidTr="00CF5EC1">
        <w:trPr>
          <w:cantSplit/>
          <w:trHeight w:val="300"/>
        </w:trPr>
        <w:tc>
          <w:tcPr>
            <w:tcW w:w="2297" w:type="dxa"/>
          </w:tcPr>
          <w:p w14:paraId="1362A4BC" w14:textId="758E48D1" w:rsidR="2B0C7085" w:rsidRDefault="2B0C7085" w:rsidP="004E64E8">
            <w:pPr>
              <w:pStyle w:val="Arial11Bold"/>
              <w:rPr>
                <w:rFonts w:cs="Arial"/>
              </w:rPr>
            </w:pPr>
            <w:r w:rsidRPr="38E6A229">
              <w:rPr>
                <w:rFonts w:cs="Arial"/>
              </w:rPr>
              <w:lastRenderedPageBreak/>
              <w:t>Information Request Statement</w:t>
            </w:r>
          </w:p>
        </w:tc>
        <w:tc>
          <w:tcPr>
            <w:tcW w:w="7221" w:type="dxa"/>
          </w:tcPr>
          <w:p w14:paraId="1C2BEEB4" w14:textId="7A39A0C1"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00CF5EC1">
        <w:trPr>
          <w:cantSplit/>
        </w:trPr>
        <w:tc>
          <w:tcPr>
            <w:tcW w:w="2297"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7221" w:type="dxa"/>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00CF5EC1">
        <w:trPr>
          <w:cantSplit/>
        </w:trPr>
        <w:tc>
          <w:tcPr>
            <w:tcW w:w="2297"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7221" w:type="dxa"/>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00CF5EC1">
        <w:trPr>
          <w:cantSplit/>
        </w:trPr>
        <w:tc>
          <w:tcPr>
            <w:tcW w:w="2297"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7221" w:type="dxa"/>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00CF5EC1">
        <w:trPr>
          <w:cantSplit/>
        </w:trPr>
        <w:tc>
          <w:tcPr>
            <w:tcW w:w="2297"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7221" w:type="dxa"/>
          </w:tcPr>
          <w:p w14:paraId="4FBE02D5" w14:textId="77777777" w:rsidR="00F81D7C" w:rsidRPr="007E0B31" w:rsidRDefault="00F81D7C" w:rsidP="00F81D7C">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00CF5EC1">
        <w:trPr>
          <w:cantSplit/>
        </w:trPr>
        <w:tc>
          <w:tcPr>
            <w:tcW w:w="2297" w:type="dxa"/>
          </w:tcPr>
          <w:p w14:paraId="5A3DE7CB" w14:textId="647F140D" w:rsidR="00F81D7C" w:rsidRPr="007E0B31" w:rsidRDefault="00F81D7C" w:rsidP="00F81D7C">
            <w:pPr>
              <w:pStyle w:val="Arial11Bold"/>
              <w:rPr>
                <w:rFonts w:cs="Arial"/>
              </w:rPr>
            </w:pPr>
            <w:r>
              <w:rPr>
                <w:rFonts w:cs="Arial"/>
              </w:rPr>
              <w:t>Interconnector</w:t>
            </w:r>
          </w:p>
        </w:tc>
        <w:tc>
          <w:tcPr>
            <w:tcW w:w="7221" w:type="dxa"/>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00CF5EC1">
        <w:trPr>
          <w:cantSplit/>
        </w:trPr>
        <w:tc>
          <w:tcPr>
            <w:tcW w:w="2297"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7221" w:type="dxa"/>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00CF5EC1">
        <w:trPr>
          <w:cantSplit/>
        </w:trPr>
        <w:tc>
          <w:tcPr>
            <w:tcW w:w="2297"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7221" w:type="dxa"/>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00CF5EC1">
        <w:trPr>
          <w:cantSplit/>
        </w:trPr>
        <w:tc>
          <w:tcPr>
            <w:tcW w:w="2297"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7221" w:type="dxa"/>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00CF5EC1">
        <w:trPr>
          <w:cantSplit/>
        </w:trPr>
        <w:tc>
          <w:tcPr>
            <w:tcW w:w="2297"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7221" w:type="dxa"/>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00CF5EC1">
        <w:trPr>
          <w:cantSplit/>
        </w:trPr>
        <w:tc>
          <w:tcPr>
            <w:tcW w:w="2297" w:type="dxa"/>
          </w:tcPr>
          <w:p w14:paraId="15B5C003" w14:textId="0D8C61F6" w:rsidR="00F81D7C" w:rsidRPr="007E0B31" w:rsidRDefault="00F81D7C" w:rsidP="00F81D7C">
            <w:pPr>
              <w:pStyle w:val="Arial11Bold"/>
              <w:rPr>
                <w:rFonts w:cs="Arial"/>
              </w:rPr>
            </w:pPr>
            <w:r w:rsidRPr="007E0B31">
              <w:rPr>
                <w:rFonts w:cs="Arial"/>
              </w:rPr>
              <w:t xml:space="preserve">Interconnector </w:t>
            </w:r>
            <w:r>
              <w:rPr>
                <w:rFonts w:cs="Arial"/>
              </w:rPr>
              <w:t>Reference Programme</w:t>
            </w:r>
          </w:p>
        </w:tc>
        <w:tc>
          <w:tcPr>
            <w:tcW w:w="7221" w:type="dxa"/>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w:t>
            </w:r>
            <w:proofErr w:type="gramStart"/>
            <w:r w:rsidRPr="000D298D">
              <w:rPr>
                <w:rFonts w:cs="Arial"/>
              </w:rPr>
              <w:t>1.A.</w:t>
            </w:r>
            <w:proofErr w:type="gramEnd"/>
            <w:r w:rsidRPr="000D298D">
              <w:rPr>
                <w:rFonts w:cs="Arial"/>
              </w:rPr>
              <w:t>3.</w:t>
            </w:r>
          </w:p>
        </w:tc>
      </w:tr>
      <w:tr w:rsidR="00F81D7C" w:rsidRPr="007E0B31" w14:paraId="01748928" w14:textId="77777777" w:rsidTr="00CF5EC1">
        <w:trPr>
          <w:cantSplit/>
        </w:trPr>
        <w:tc>
          <w:tcPr>
            <w:tcW w:w="2297"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7221" w:type="dxa"/>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00CF5EC1">
        <w:trPr>
          <w:cantSplit/>
        </w:trPr>
        <w:tc>
          <w:tcPr>
            <w:tcW w:w="2297"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7221" w:type="dxa"/>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00CF5EC1">
        <w:trPr>
          <w:cantSplit/>
        </w:trPr>
        <w:tc>
          <w:tcPr>
            <w:tcW w:w="2297" w:type="dxa"/>
          </w:tcPr>
          <w:p w14:paraId="1B8ED475" w14:textId="77777777" w:rsidR="00F81D7C" w:rsidRPr="007E0B31" w:rsidRDefault="00F81D7C" w:rsidP="00F81D7C">
            <w:pPr>
              <w:pStyle w:val="Arial11Bold"/>
              <w:rPr>
                <w:rFonts w:cs="Arial"/>
                <w:highlight w:val="green"/>
              </w:rPr>
            </w:pPr>
            <w:r w:rsidRPr="007E0B31">
              <w:rPr>
                <w:rFonts w:cs="Arial"/>
              </w:rPr>
              <w:lastRenderedPageBreak/>
              <w:t>Interface Point</w:t>
            </w:r>
          </w:p>
        </w:tc>
        <w:tc>
          <w:tcPr>
            <w:tcW w:w="7221" w:type="dxa"/>
          </w:tcPr>
          <w:p w14:paraId="51795A34" w14:textId="77777777" w:rsidR="00F81D7C" w:rsidRPr="007E0B31" w:rsidRDefault="00F81D7C" w:rsidP="00F81D7C">
            <w:pPr>
              <w:pStyle w:val="TableArial11"/>
              <w:rPr>
                <w:rFonts w:cs="Arial"/>
              </w:rPr>
            </w:pPr>
            <w:r w:rsidRPr="007E0B31">
              <w:rPr>
                <w:rFonts w:cs="Arial"/>
              </w:rPr>
              <w:t xml:space="preserve">As the context admits or requires </w:t>
            </w:r>
            <w:proofErr w:type="gramStart"/>
            <w:r w:rsidRPr="007E0B31">
              <w:rPr>
                <w:rFonts w:cs="Arial"/>
              </w:rPr>
              <w:t>either;</w:t>
            </w:r>
            <w:proofErr w:type="gramEnd"/>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00CF5EC1">
        <w:trPr>
          <w:cantSplit/>
        </w:trPr>
        <w:tc>
          <w:tcPr>
            <w:tcW w:w="2297"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7221" w:type="dxa"/>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00CF5EC1">
        <w:trPr>
          <w:cantSplit/>
        </w:trPr>
        <w:tc>
          <w:tcPr>
            <w:tcW w:w="2297"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7221" w:type="dxa"/>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00CF5EC1">
        <w:trPr>
          <w:cantSplit/>
        </w:trPr>
        <w:tc>
          <w:tcPr>
            <w:tcW w:w="2297" w:type="dxa"/>
          </w:tcPr>
          <w:p w14:paraId="0F757B3C" w14:textId="6A5376A6"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7221" w:type="dxa"/>
          </w:tcPr>
          <w:p w14:paraId="1EFBB020" w14:textId="6DCA8A3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00CF5EC1">
        <w:trPr>
          <w:cantSplit/>
        </w:trPr>
        <w:tc>
          <w:tcPr>
            <w:tcW w:w="2297" w:type="dxa"/>
          </w:tcPr>
          <w:p w14:paraId="133A5B7C" w14:textId="36D70465" w:rsidR="00F81D7C" w:rsidRPr="007E0B31" w:rsidRDefault="00F81D7C" w:rsidP="00F81D7C">
            <w:pPr>
              <w:pStyle w:val="Arial11Bold"/>
              <w:rPr>
                <w:rFonts w:cs="Arial"/>
              </w:rPr>
            </w:pPr>
            <w:bookmarkStart w:id="32" w:name="_DV_C25"/>
            <w:r w:rsidRPr="007E0B31">
              <w:rPr>
                <w:rFonts w:cs="Arial"/>
              </w:rPr>
              <w:t xml:space="preserve">Interim Operational Notification </w:t>
            </w:r>
            <w:r w:rsidRPr="007E0B31">
              <w:rPr>
                <w:rFonts w:cs="Arial"/>
                <w:b w:val="0"/>
              </w:rPr>
              <w:t>or</w:t>
            </w:r>
            <w:r w:rsidRPr="007E0B31">
              <w:rPr>
                <w:rFonts w:cs="Arial"/>
              </w:rPr>
              <w:t xml:space="preserve"> ION </w:t>
            </w:r>
            <w:bookmarkEnd w:id="32"/>
          </w:p>
        </w:tc>
        <w:tc>
          <w:tcPr>
            <w:tcW w:w="7221" w:type="dxa"/>
          </w:tcPr>
          <w:p w14:paraId="40D45ABF" w14:textId="409DC57C" w:rsidR="00F81D7C" w:rsidRPr="007E0B31" w:rsidRDefault="00F81D7C" w:rsidP="00F81D7C">
            <w:pPr>
              <w:pStyle w:val="TableArial11"/>
              <w:rPr>
                <w:rFonts w:cs="Arial"/>
              </w:rPr>
            </w:pPr>
            <w:bookmarkStart w:id="33"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 xml:space="preserve">Unresolved </w:t>
            </w:r>
            <w:proofErr w:type="gramStart"/>
            <w:r w:rsidRPr="007E0B31">
              <w:rPr>
                <w:rFonts w:cs="Arial"/>
                <w:b/>
              </w:rPr>
              <w:t>Issues</w:t>
            </w:r>
            <w:r w:rsidRPr="007E0B31">
              <w:rPr>
                <w:rFonts w:cs="Arial"/>
              </w:rPr>
              <w:t>;</w:t>
            </w:r>
            <w:bookmarkEnd w:id="33"/>
            <w:proofErr w:type="gramEnd"/>
          </w:p>
          <w:p w14:paraId="2DAA1BCB" w14:textId="77777777" w:rsidR="00F81D7C" w:rsidRPr="007E0B31" w:rsidRDefault="00F81D7C" w:rsidP="00F81D7C">
            <w:pPr>
              <w:pStyle w:val="TableArial11"/>
              <w:ind w:left="567" w:hanging="567"/>
              <w:rPr>
                <w:rFonts w:cs="Arial"/>
              </w:rPr>
            </w:pPr>
            <w:bookmarkStart w:id="34" w:name="_DV_C27"/>
            <w:r w:rsidRPr="007E0B31">
              <w:rPr>
                <w:rFonts w:cs="Arial"/>
              </w:rPr>
              <w:t>(a)</w:t>
            </w:r>
            <w:r w:rsidRPr="007E0B31">
              <w:rPr>
                <w:rFonts w:cs="Arial"/>
              </w:rPr>
              <w:tab/>
              <w:t xml:space="preserve">with the Grid Code, and </w:t>
            </w:r>
            <w:bookmarkEnd w:id="34"/>
          </w:p>
          <w:p w14:paraId="71F8FC61" w14:textId="77777777" w:rsidR="00F81D7C" w:rsidRPr="007E0B31" w:rsidRDefault="00F81D7C" w:rsidP="00F81D7C">
            <w:pPr>
              <w:pStyle w:val="TableArial11"/>
              <w:ind w:left="567" w:hanging="567"/>
              <w:rPr>
                <w:rFonts w:cs="Arial"/>
              </w:rPr>
            </w:pPr>
            <w:bookmarkStart w:id="35"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5"/>
          </w:p>
          <w:p w14:paraId="77F719EF" w14:textId="77777777" w:rsidR="00F81D7C" w:rsidRPr="007E0B31" w:rsidRDefault="00F81D7C" w:rsidP="00F81D7C">
            <w:pPr>
              <w:pStyle w:val="TableArial11"/>
              <w:rPr>
                <w:rFonts w:cs="Arial"/>
                <w:u w:val="single"/>
              </w:rPr>
            </w:pPr>
            <w:bookmarkStart w:id="36"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6"/>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00CF5EC1">
        <w:trPr>
          <w:cantSplit/>
        </w:trPr>
        <w:tc>
          <w:tcPr>
            <w:tcW w:w="2297"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7221" w:type="dxa"/>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F81D7C" w:rsidRPr="007E0B31" w14:paraId="0FF2C477" w14:textId="77777777" w:rsidTr="00CF5EC1">
        <w:trPr>
          <w:cantSplit/>
        </w:trPr>
        <w:tc>
          <w:tcPr>
            <w:tcW w:w="2297" w:type="dxa"/>
          </w:tcPr>
          <w:p w14:paraId="28EBC4C0" w14:textId="76EEE9C4" w:rsidR="00F81D7C" w:rsidRPr="00865ADF" w:rsidRDefault="00F81D7C" w:rsidP="00F81D7C">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7221" w:type="dxa"/>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00CF5EC1">
        <w:trPr>
          <w:cantSplit/>
        </w:trPr>
        <w:tc>
          <w:tcPr>
            <w:tcW w:w="2297" w:type="dxa"/>
          </w:tcPr>
          <w:p w14:paraId="26926052" w14:textId="77777777" w:rsidR="00F81D7C" w:rsidRPr="007E0B31" w:rsidRDefault="00F81D7C" w:rsidP="00F81D7C">
            <w:pPr>
              <w:pStyle w:val="Arial11Bold"/>
              <w:rPr>
                <w:rFonts w:cs="Arial"/>
              </w:rPr>
            </w:pPr>
            <w:proofErr w:type="spellStart"/>
            <w:r w:rsidRPr="007E0B31">
              <w:rPr>
                <w:rFonts w:cs="Arial"/>
              </w:rPr>
              <w:t>Intertripping</w:t>
            </w:r>
            <w:proofErr w:type="spellEnd"/>
          </w:p>
        </w:tc>
        <w:tc>
          <w:tcPr>
            <w:tcW w:w="7221" w:type="dxa"/>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F81D7C" w:rsidRPr="007E0B31" w14:paraId="5FEC53DC" w14:textId="77777777" w:rsidTr="00CF5EC1">
        <w:trPr>
          <w:cantSplit/>
        </w:trPr>
        <w:tc>
          <w:tcPr>
            <w:tcW w:w="2297" w:type="dxa"/>
          </w:tcPr>
          <w:p w14:paraId="026F8A52" w14:textId="77777777" w:rsidR="00F81D7C" w:rsidRPr="007E0B31" w:rsidRDefault="00F81D7C" w:rsidP="00F81D7C">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7221" w:type="dxa"/>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F81D7C" w:rsidRPr="007E0B31" w14:paraId="55EDA8C8" w14:textId="77777777" w:rsidTr="00CF5EC1">
        <w:trPr>
          <w:cantSplit/>
        </w:trPr>
        <w:tc>
          <w:tcPr>
            <w:tcW w:w="2297" w:type="dxa"/>
          </w:tcPr>
          <w:p w14:paraId="2952593D" w14:textId="13C2FEE2" w:rsidR="00F81D7C" w:rsidRPr="005E6EA9" w:rsidRDefault="00F81D7C" w:rsidP="00F81D7C">
            <w:pPr>
              <w:pStyle w:val="Arial11Bold"/>
              <w:rPr>
                <w:rFonts w:cs="Arial"/>
              </w:rPr>
            </w:pPr>
            <w:r w:rsidRPr="005E6EA9">
              <w:rPr>
                <w:lang w:val="en-US"/>
              </w:rPr>
              <w:t>IP Completion Day</w:t>
            </w:r>
          </w:p>
        </w:tc>
        <w:tc>
          <w:tcPr>
            <w:tcW w:w="7221" w:type="dxa"/>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00CF5EC1">
        <w:trPr>
          <w:cantSplit/>
        </w:trPr>
        <w:tc>
          <w:tcPr>
            <w:tcW w:w="2297"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7221" w:type="dxa"/>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00CF5EC1">
        <w:trPr>
          <w:cantSplit/>
        </w:trPr>
        <w:tc>
          <w:tcPr>
            <w:tcW w:w="2297"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7221" w:type="dxa"/>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00CF5EC1">
        <w:trPr>
          <w:cantSplit/>
        </w:trPr>
        <w:tc>
          <w:tcPr>
            <w:tcW w:w="2297" w:type="dxa"/>
          </w:tcPr>
          <w:p w14:paraId="14A3BF94" w14:textId="77777777" w:rsidR="00F81D7C" w:rsidRPr="007E0B31" w:rsidRDefault="00F81D7C" w:rsidP="00F81D7C">
            <w:pPr>
              <w:pStyle w:val="Arial11Bold"/>
              <w:rPr>
                <w:rFonts w:cs="Arial"/>
              </w:rPr>
            </w:pPr>
            <w:r w:rsidRPr="007E0B31">
              <w:rPr>
                <w:rFonts w:cs="Arial"/>
              </w:rPr>
              <w:lastRenderedPageBreak/>
              <w:t>Isolation</w:t>
            </w:r>
          </w:p>
        </w:tc>
        <w:tc>
          <w:tcPr>
            <w:tcW w:w="7221" w:type="dxa"/>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xml:space="preserve">, as the case may </w:t>
            </w:r>
            <w:proofErr w:type="gramStart"/>
            <w:r w:rsidRPr="007E0B31">
              <w:rPr>
                <w:rFonts w:cs="Arial"/>
              </w:rPr>
              <w:t>be;</w:t>
            </w:r>
            <w:proofErr w:type="gramEnd"/>
            <w:r w:rsidRPr="007E0B31">
              <w:rPr>
                <w:rFonts w:cs="Arial"/>
              </w:rPr>
              <w:t xml:space="preserv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00CF5EC1">
        <w:trPr>
          <w:cantSplit/>
          <w:trHeight w:val="300"/>
        </w:trPr>
        <w:tc>
          <w:tcPr>
            <w:tcW w:w="2297" w:type="dxa"/>
          </w:tcPr>
          <w:p w14:paraId="06466E56" w14:textId="5AF24962" w:rsidR="0DBEC8F6" w:rsidRDefault="0DBEC8F6" w:rsidP="004E64E8">
            <w:pPr>
              <w:pStyle w:val="Arial11Bold"/>
              <w:rPr>
                <w:rFonts w:cs="Arial"/>
              </w:rPr>
            </w:pPr>
            <w:r w:rsidRPr="38E6A229">
              <w:rPr>
                <w:rFonts w:cs="Arial"/>
              </w:rPr>
              <w:t>ISOP</w:t>
            </w:r>
          </w:p>
        </w:tc>
        <w:tc>
          <w:tcPr>
            <w:tcW w:w="7221" w:type="dxa"/>
          </w:tcPr>
          <w:p w14:paraId="52C882FE" w14:textId="3700EEC3"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00CF5EC1">
        <w:trPr>
          <w:cantSplit/>
        </w:trPr>
        <w:tc>
          <w:tcPr>
            <w:tcW w:w="2297" w:type="dxa"/>
          </w:tcPr>
          <w:p w14:paraId="12863469" w14:textId="403FA545" w:rsidR="00F81D7C" w:rsidRPr="007E0B31" w:rsidRDefault="00F81D7C" w:rsidP="00F81D7C">
            <w:pPr>
              <w:pStyle w:val="Arial11Bold"/>
              <w:rPr>
                <w:rFonts w:cs="Arial"/>
              </w:rPr>
            </w:pPr>
            <w:r w:rsidRPr="38E6A229">
              <w:rPr>
                <w:rFonts w:cs="Arial"/>
              </w:rPr>
              <w:t>Joint System Incident</w:t>
            </w:r>
          </w:p>
        </w:tc>
        <w:tc>
          <w:tcPr>
            <w:tcW w:w="7221" w:type="dxa"/>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00CF5EC1">
        <w:trPr>
          <w:cantSplit/>
        </w:trPr>
        <w:tc>
          <w:tcPr>
            <w:tcW w:w="2297" w:type="dxa"/>
          </w:tcPr>
          <w:p w14:paraId="43A07781" w14:textId="77777777" w:rsidR="00F81D7C" w:rsidRPr="007E0B31" w:rsidRDefault="00F81D7C" w:rsidP="00F81D7C">
            <w:pPr>
              <w:pStyle w:val="Arial11Bold"/>
              <w:rPr>
                <w:rFonts w:cs="Arial"/>
              </w:rPr>
            </w:pPr>
            <w:r w:rsidRPr="007E0B31">
              <w:rPr>
                <w:rFonts w:cs="Arial"/>
              </w:rPr>
              <w:t>Key Safe</w:t>
            </w:r>
          </w:p>
        </w:tc>
        <w:tc>
          <w:tcPr>
            <w:tcW w:w="7221" w:type="dxa"/>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00CF5EC1">
        <w:trPr>
          <w:cantSplit/>
        </w:trPr>
        <w:tc>
          <w:tcPr>
            <w:tcW w:w="2297" w:type="dxa"/>
          </w:tcPr>
          <w:p w14:paraId="4D6A5475" w14:textId="77777777" w:rsidR="00F81D7C" w:rsidRPr="007E0B31" w:rsidRDefault="00F81D7C" w:rsidP="00F81D7C">
            <w:pPr>
              <w:pStyle w:val="Arial11Bold"/>
              <w:rPr>
                <w:rFonts w:cs="Arial"/>
              </w:rPr>
            </w:pPr>
            <w:r w:rsidRPr="007E0B31">
              <w:rPr>
                <w:rFonts w:cs="Arial"/>
              </w:rPr>
              <w:t>Key Safe Key</w:t>
            </w:r>
          </w:p>
        </w:tc>
        <w:tc>
          <w:tcPr>
            <w:tcW w:w="7221" w:type="dxa"/>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00CF5EC1">
        <w:trPr>
          <w:cantSplit/>
        </w:trPr>
        <w:tc>
          <w:tcPr>
            <w:tcW w:w="2297" w:type="dxa"/>
          </w:tcPr>
          <w:p w14:paraId="1320A49E" w14:textId="77777777" w:rsidR="00F81D7C" w:rsidRPr="007E0B31" w:rsidRDefault="00F81D7C" w:rsidP="00F81D7C">
            <w:pPr>
              <w:pStyle w:val="Arial11Bold"/>
              <w:rPr>
                <w:rFonts w:cs="Arial"/>
              </w:rPr>
            </w:pPr>
            <w:r w:rsidRPr="007E0B31">
              <w:rPr>
                <w:rFonts w:cs="Arial"/>
              </w:rPr>
              <w:lastRenderedPageBreak/>
              <w:t>Large Power Station</w:t>
            </w:r>
          </w:p>
        </w:tc>
        <w:tc>
          <w:tcPr>
            <w:tcW w:w="7221" w:type="dxa"/>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00CF5EC1">
        <w:trPr>
          <w:cantSplit/>
        </w:trPr>
        <w:tc>
          <w:tcPr>
            <w:tcW w:w="2297"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7221" w:type="dxa"/>
          </w:tcPr>
          <w:p w14:paraId="3314CFB0" w14:textId="26F8F130" w:rsidR="00F81D7C" w:rsidRPr="00221562" w:rsidRDefault="00F81D7C" w:rsidP="00F81D7C">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00CF5EC1">
        <w:trPr>
          <w:cantSplit/>
        </w:trPr>
        <w:tc>
          <w:tcPr>
            <w:tcW w:w="2297"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7221" w:type="dxa"/>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00CF5EC1">
        <w:trPr>
          <w:cantSplit/>
        </w:trPr>
        <w:tc>
          <w:tcPr>
            <w:tcW w:w="2297" w:type="dxa"/>
          </w:tcPr>
          <w:p w14:paraId="2423D9C8" w14:textId="77777777" w:rsidR="00F81D7C" w:rsidRPr="007E0B31" w:rsidRDefault="00F81D7C" w:rsidP="00F81D7C">
            <w:pPr>
              <w:pStyle w:val="Arial11Bold"/>
              <w:rPr>
                <w:rFonts w:cs="Arial"/>
              </w:rPr>
            </w:pPr>
            <w:r w:rsidRPr="007E0B31">
              <w:rPr>
                <w:rFonts w:cs="Arial"/>
              </w:rPr>
              <w:t>Licence</w:t>
            </w:r>
          </w:p>
        </w:tc>
        <w:tc>
          <w:tcPr>
            <w:tcW w:w="7221" w:type="dxa"/>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00CF5EC1">
        <w:trPr>
          <w:cantSplit/>
        </w:trPr>
        <w:tc>
          <w:tcPr>
            <w:tcW w:w="2297" w:type="dxa"/>
          </w:tcPr>
          <w:p w14:paraId="0EA73EE1" w14:textId="77777777" w:rsidR="00F81D7C" w:rsidRPr="007E0B31" w:rsidRDefault="00F81D7C" w:rsidP="00F81D7C">
            <w:pPr>
              <w:pStyle w:val="Arial11Bold"/>
              <w:rPr>
                <w:rFonts w:cs="Arial"/>
              </w:rPr>
            </w:pPr>
            <w:r w:rsidRPr="007E0B31">
              <w:rPr>
                <w:rFonts w:cs="Arial"/>
              </w:rPr>
              <w:lastRenderedPageBreak/>
              <w:t>Licence Standards</w:t>
            </w:r>
          </w:p>
        </w:tc>
        <w:tc>
          <w:tcPr>
            <w:tcW w:w="7221" w:type="dxa"/>
          </w:tcPr>
          <w:p w14:paraId="4123F0EA" w14:textId="0E592971" w:rsidR="00F81D7C" w:rsidRPr="007E0B31" w:rsidRDefault="00F81D7C" w:rsidP="00F81D7C">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00CF5EC1">
        <w:trPr>
          <w:cantSplit/>
        </w:trPr>
        <w:tc>
          <w:tcPr>
            <w:tcW w:w="2297"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7221" w:type="dxa"/>
          </w:tcPr>
          <w:p w14:paraId="2EE89C37" w14:textId="4B046FCF"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00CF5EC1">
        <w:trPr>
          <w:cantSplit/>
        </w:trPr>
        <w:tc>
          <w:tcPr>
            <w:tcW w:w="2297"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7221" w:type="dxa"/>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00CF5EC1">
        <w:trPr>
          <w:cantSplit/>
        </w:trPr>
        <w:tc>
          <w:tcPr>
            <w:tcW w:w="2297"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7221" w:type="dxa"/>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00CF5EC1">
        <w:trPr>
          <w:cantSplit/>
        </w:trPr>
        <w:tc>
          <w:tcPr>
            <w:tcW w:w="2297"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7221" w:type="dxa"/>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00CF5EC1">
        <w:trPr>
          <w:cantSplit/>
        </w:trPr>
        <w:tc>
          <w:tcPr>
            <w:tcW w:w="2297"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7221" w:type="dxa"/>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00CF5EC1">
        <w:trPr>
          <w:cantSplit/>
        </w:trPr>
        <w:tc>
          <w:tcPr>
            <w:tcW w:w="2297"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7221" w:type="dxa"/>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F81D7C" w:rsidRPr="007E0B31" w14:paraId="01EA6662" w14:textId="77777777" w:rsidTr="00CF5EC1">
        <w:trPr>
          <w:cantSplit/>
        </w:trPr>
        <w:tc>
          <w:tcPr>
            <w:tcW w:w="2297" w:type="dxa"/>
          </w:tcPr>
          <w:p w14:paraId="2347B7F7" w14:textId="702E5CB5" w:rsidR="00F81D7C" w:rsidRPr="007E0B31" w:rsidRDefault="00F81D7C" w:rsidP="00F81D7C">
            <w:pPr>
              <w:pStyle w:val="Arial11Bold"/>
              <w:rPr>
                <w:rFonts w:cs="Arial"/>
              </w:rPr>
            </w:pPr>
            <w:bookmarkStart w:id="37"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37"/>
          </w:p>
        </w:tc>
        <w:tc>
          <w:tcPr>
            <w:tcW w:w="7221" w:type="dxa"/>
          </w:tcPr>
          <w:p w14:paraId="116937FB" w14:textId="55A25BAD" w:rsidR="00F81D7C" w:rsidRPr="007E0B31" w:rsidRDefault="00F81D7C" w:rsidP="00F81D7C">
            <w:pPr>
              <w:pStyle w:val="TableArial11"/>
              <w:rPr>
                <w:rFonts w:cs="Arial"/>
              </w:rPr>
            </w:pPr>
            <w:bookmarkStart w:id="38"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38"/>
          </w:p>
          <w:p w14:paraId="0C9542F9" w14:textId="77777777" w:rsidR="00F81D7C" w:rsidRPr="007E0B31" w:rsidRDefault="00F81D7C" w:rsidP="00F81D7C">
            <w:pPr>
              <w:pStyle w:val="TableArial11"/>
              <w:ind w:left="567" w:hanging="567"/>
              <w:rPr>
                <w:rFonts w:cs="Arial"/>
              </w:rPr>
            </w:pPr>
            <w:bookmarkStart w:id="39" w:name="_DV_C36"/>
            <w:r w:rsidRPr="007E0B31">
              <w:rPr>
                <w:rFonts w:cs="Arial"/>
              </w:rPr>
              <w:t>(a)</w:t>
            </w:r>
            <w:r w:rsidRPr="007E0B31">
              <w:rPr>
                <w:rFonts w:cs="Arial"/>
              </w:rPr>
              <w:tab/>
              <w:t xml:space="preserve">with the provisions of the Grid Code specified in the notice, and </w:t>
            </w:r>
            <w:bookmarkEnd w:id="39"/>
          </w:p>
          <w:p w14:paraId="5536F311" w14:textId="77777777" w:rsidR="00F81D7C" w:rsidRPr="007E0B31" w:rsidRDefault="00F81D7C" w:rsidP="00F81D7C">
            <w:pPr>
              <w:pStyle w:val="TableArial11"/>
              <w:ind w:left="567" w:hanging="567"/>
              <w:rPr>
                <w:rFonts w:cs="Arial"/>
              </w:rPr>
            </w:pPr>
            <w:bookmarkStart w:id="40"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40"/>
            <w:proofErr w:type="gramEnd"/>
          </w:p>
          <w:p w14:paraId="3817BE40" w14:textId="77777777" w:rsidR="00F81D7C" w:rsidRPr="007E0B31" w:rsidRDefault="00F81D7C" w:rsidP="00F81D7C">
            <w:pPr>
              <w:pStyle w:val="TableArial11"/>
              <w:rPr>
                <w:rFonts w:cs="Arial"/>
              </w:rPr>
            </w:pPr>
            <w:bookmarkStart w:id="41" w:name="_DV_C38"/>
            <w:r w:rsidRPr="007E0B31">
              <w:rPr>
                <w:rFonts w:cs="Arial"/>
              </w:rPr>
              <w:t xml:space="preserve">and specifying the </w:t>
            </w:r>
            <w:r w:rsidRPr="007E0B31">
              <w:rPr>
                <w:rFonts w:cs="Arial"/>
                <w:b/>
              </w:rPr>
              <w:t>Unresolved Issues</w:t>
            </w:r>
            <w:r w:rsidRPr="007E0B31">
              <w:rPr>
                <w:rFonts w:cs="Arial"/>
              </w:rPr>
              <w:t xml:space="preserve">. </w:t>
            </w:r>
            <w:bookmarkEnd w:id="41"/>
          </w:p>
        </w:tc>
      </w:tr>
      <w:tr w:rsidR="00F81D7C" w:rsidRPr="007E0B31" w14:paraId="6946C0D5" w14:textId="77777777" w:rsidTr="00CF5EC1">
        <w:trPr>
          <w:cantSplit/>
        </w:trPr>
        <w:tc>
          <w:tcPr>
            <w:tcW w:w="2297" w:type="dxa"/>
          </w:tcPr>
          <w:p w14:paraId="18667BDF" w14:textId="77777777" w:rsidR="00F81D7C" w:rsidRPr="007E0B31" w:rsidRDefault="00F81D7C" w:rsidP="00F81D7C">
            <w:pPr>
              <w:pStyle w:val="Arial11Bold"/>
              <w:rPr>
                <w:rFonts w:cs="Arial"/>
              </w:rPr>
            </w:pPr>
            <w:r w:rsidRPr="007E0B31">
              <w:rPr>
                <w:rFonts w:cs="Arial"/>
              </w:rPr>
              <w:t>Load</w:t>
            </w:r>
          </w:p>
        </w:tc>
        <w:tc>
          <w:tcPr>
            <w:tcW w:w="7221" w:type="dxa"/>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F81D7C" w:rsidRPr="007E0B31" w14:paraId="4CDF254C" w14:textId="77777777" w:rsidTr="00CF5EC1">
        <w:trPr>
          <w:cantSplit/>
        </w:trPr>
        <w:tc>
          <w:tcPr>
            <w:tcW w:w="2297" w:type="dxa"/>
          </w:tcPr>
          <w:p w14:paraId="5A60A67C" w14:textId="77777777" w:rsidR="00F81D7C" w:rsidRPr="007E0B31" w:rsidRDefault="00F81D7C" w:rsidP="00F81D7C">
            <w:pPr>
              <w:pStyle w:val="Arial11Bold"/>
              <w:rPr>
                <w:rFonts w:cs="Arial"/>
              </w:rPr>
            </w:pPr>
            <w:r w:rsidRPr="007E0B31">
              <w:rPr>
                <w:rFonts w:cs="Arial"/>
              </w:rPr>
              <w:t>Loaded</w:t>
            </w:r>
          </w:p>
        </w:tc>
        <w:tc>
          <w:tcPr>
            <w:tcW w:w="7221" w:type="dxa"/>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00CF5EC1">
        <w:trPr>
          <w:cantSplit/>
        </w:trPr>
        <w:tc>
          <w:tcPr>
            <w:tcW w:w="2297" w:type="dxa"/>
          </w:tcPr>
          <w:p w14:paraId="7CAD6FB9" w14:textId="02710C28" w:rsidR="00F81D7C" w:rsidRPr="00A42C57" w:rsidRDefault="00F81D7C" w:rsidP="00F81D7C">
            <w:pPr>
              <w:pStyle w:val="Arial11Bold"/>
              <w:rPr>
                <w:rFonts w:cs="Arial"/>
              </w:rPr>
            </w:pPr>
            <w:r w:rsidRPr="002510FF">
              <w:rPr>
                <w:rFonts w:cs="Arial"/>
              </w:rPr>
              <w:t>Load Angle</w:t>
            </w:r>
          </w:p>
        </w:tc>
        <w:tc>
          <w:tcPr>
            <w:tcW w:w="7221" w:type="dxa"/>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1D6369" w:rsidRPr="007E0B31" w14:paraId="345A89A8" w14:textId="77777777" w:rsidTr="00CF5EC1">
        <w:trPr>
          <w:cantSplit/>
          <w:ins w:id="42" w:author="Rebecca Scott (NESO)" w:date="2025-02-18T09:43:00Z" w16du:dateUtc="2025-02-18T09:43:00Z"/>
        </w:trPr>
        <w:tc>
          <w:tcPr>
            <w:tcW w:w="2297" w:type="dxa"/>
          </w:tcPr>
          <w:p w14:paraId="123B993F" w14:textId="2E49942E" w:rsidR="001D6369" w:rsidRPr="002510FF" w:rsidRDefault="001D6369" w:rsidP="00F81D7C">
            <w:pPr>
              <w:pStyle w:val="Arial11Bold"/>
              <w:rPr>
                <w:ins w:id="43" w:author="Rebecca Scott (NESO)" w:date="2025-02-18T09:43:00Z" w16du:dateUtc="2025-02-18T09:43:00Z"/>
                <w:rFonts w:cs="Arial"/>
              </w:rPr>
            </w:pPr>
            <w:ins w:id="44" w:author="Rebecca Scott (NESO)" w:date="2025-02-18T09:43:00Z" w16du:dateUtc="2025-02-18T09:43:00Z">
              <w:r>
                <w:rPr>
                  <w:rFonts w:cs="Arial"/>
                </w:rPr>
                <w:t>Load Blocks</w:t>
              </w:r>
            </w:ins>
          </w:p>
        </w:tc>
        <w:tc>
          <w:tcPr>
            <w:tcW w:w="7221" w:type="dxa"/>
          </w:tcPr>
          <w:p w14:paraId="1372C0C9" w14:textId="668B3CA3" w:rsidR="001D6369" w:rsidRPr="00E24967" w:rsidRDefault="001D6369" w:rsidP="00F81D7C">
            <w:pPr>
              <w:pStyle w:val="TableArial11"/>
              <w:rPr>
                <w:ins w:id="45" w:author="Rebecca Scott (NESO)" w:date="2025-02-18T09:43:00Z" w16du:dateUtc="2025-02-18T09:43:00Z"/>
                <w:rFonts w:cs="Arial"/>
                <w:b/>
                <w:bCs/>
              </w:rPr>
            </w:pPr>
            <w:ins w:id="46" w:author="Rebecca Scott (NESO)" w:date="2025-02-18T09:43:00Z" w16du:dateUtc="2025-02-18T09:43:00Z">
              <w:r>
                <w:rPr>
                  <w:rFonts w:cs="Arial"/>
                </w:rPr>
                <w:t xml:space="preserve">Each </w:t>
              </w:r>
              <w:r>
                <w:rPr>
                  <w:rFonts w:cs="Arial"/>
                  <w:b/>
                  <w:bCs/>
                </w:rPr>
                <w:t>Network Operator User System</w:t>
              </w:r>
              <w:r>
                <w:rPr>
                  <w:rFonts w:cs="Arial"/>
                </w:rPr>
                <w:t xml:space="preserve"> </w:t>
              </w:r>
              <w:proofErr w:type="gramStart"/>
              <w:r>
                <w:rPr>
                  <w:rFonts w:cs="Arial"/>
                </w:rPr>
                <w:t>consisting</w:t>
              </w:r>
              <w:proofErr w:type="gramEnd"/>
              <w:r>
                <w:rPr>
                  <w:rFonts w:cs="Arial"/>
                </w:rPr>
                <w:t xml:space="preserve"> (wholly or mainly) of electric lines used for di</w:t>
              </w:r>
            </w:ins>
            <w:ins w:id="47" w:author="Rebecca Scott (NESO)" w:date="2025-02-18T09:44:00Z" w16du:dateUtc="2025-02-18T09:44:00Z">
              <w:r>
                <w:rPr>
                  <w:rFonts w:cs="Arial"/>
                </w:rPr>
                <w:t xml:space="preserve">stribution of electricity from </w:t>
              </w:r>
              <w:r>
                <w:rPr>
                  <w:rFonts w:cs="Arial"/>
                  <w:b/>
                  <w:bCs/>
                </w:rPr>
                <w:t>Grid S</w:t>
              </w:r>
              <w:r w:rsidR="00D529ED">
                <w:rPr>
                  <w:rFonts w:cs="Arial"/>
                  <w:b/>
                  <w:bCs/>
                </w:rPr>
                <w:t>upply Points</w:t>
              </w:r>
              <w:r w:rsidR="00D529ED">
                <w:rPr>
                  <w:rFonts w:cs="Arial"/>
                </w:rPr>
                <w:t xml:space="preserve"> or </w:t>
              </w:r>
              <w:r w:rsidR="00D529ED">
                <w:rPr>
                  <w:rFonts w:cs="Arial"/>
                  <w:b/>
                  <w:bCs/>
                </w:rPr>
                <w:t>Generating Units</w:t>
              </w:r>
              <w:r w:rsidR="00D529ED">
                <w:rPr>
                  <w:rFonts w:cs="Arial"/>
                </w:rPr>
                <w:t xml:space="preserve"> or </w:t>
              </w:r>
              <w:r w:rsidR="00D529ED">
                <w:rPr>
                  <w:rFonts w:cs="Arial"/>
                  <w:b/>
                  <w:bCs/>
                </w:rPr>
                <w:t>Power Generating Modules</w:t>
              </w:r>
              <w:r w:rsidR="00D529ED">
                <w:rPr>
                  <w:rFonts w:cs="Arial"/>
                </w:rPr>
                <w:t xml:space="preserve"> or other entry points</w:t>
              </w:r>
              <w:r w:rsidR="00FA4BF4">
                <w:rPr>
                  <w:rFonts w:cs="Arial"/>
                </w:rPr>
                <w:t xml:space="preserve"> to the point of delivery to </w:t>
              </w:r>
              <w:r w:rsidR="00FA4BF4">
                <w:rPr>
                  <w:rFonts w:cs="Arial"/>
                  <w:b/>
                  <w:bCs/>
                </w:rPr>
                <w:t>Customer</w:t>
              </w:r>
            </w:ins>
            <w:ins w:id="48" w:author="Rebecca Scott (NESO)" w:date="2025-02-18T09:45:00Z" w16du:dateUtc="2025-02-18T09:45:00Z">
              <w:r w:rsidR="00FA4BF4">
                <w:rPr>
                  <w:rFonts w:cs="Arial"/>
                  <w:b/>
                  <w:bCs/>
                </w:rPr>
                <w:t>s</w:t>
              </w:r>
              <w:r w:rsidR="00FA4BF4">
                <w:rPr>
                  <w:rFonts w:cs="Arial"/>
                </w:rPr>
                <w:t xml:space="preserve">, or other </w:t>
              </w:r>
              <w:r w:rsidR="00FA4BF4">
                <w:rPr>
                  <w:rFonts w:cs="Arial"/>
                  <w:b/>
                  <w:bCs/>
                </w:rPr>
                <w:t>Users</w:t>
              </w:r>
              <w:r w:rsidR="00FA4BF4">
                <w:rPr>
                  <w:rFonts w:cs="Arial"/>
                </w:rPr>
                <w:t xml:space="preserve">, divided into 18 x 5% (approximately) </w:t>
              </w:r>
              <w:r w:rsidR="00FA4BF4" w:rsidRPr="00E24967">
                <w:rPr>
                  <w:rFonts w:cs="Arial"/>
                  <w:b/>
                  <w:bCs/>
                </w:rPr>
                <w:t>Load Blocks</w:t>
              </w:r>
              <w:r w:rsidR="00FA4BF4" w:rsidRPr="00E24967">
                <w:rPr>
                  <w:rFonts w:cs="Arial"/>
                </w:rPr>
                <w:t>, with a suffix letter (A</w:t>
              </w:r>
              <w:r w:rsidR="006F6EE3" w:rsidRPr="00E24967">
                <w:rPr>
                  <w:rFonts w:cs="Arial"/>
                </w:rPr>
                <w:t xml:space="preserve">, B, C, D, </w:t>
              </w:r>
              <w:r w:rsidR="00E24967" w:rsidRPr="00E24967">
                <w:rPr>
                  <w:rFonts w:cs="Arial"/>
                </w:rPr>
                <w:t>etc</w:t>
              </w:r>
              <w:r w:rsidR="006F6EE3" w:rsidRPr="00E24967">
                <w:rPr>
                  <w:rFonts w:cs="Arial"/>
                </w:rPr>
                <w:t xml:space="preserve">.) </w:t>
              </w:r>
              <w:r w:rsidR="00E24967" w:rsidRPr="00E24967">
                <w:rPr>
                  <w:rFonts w:cs="Arial"/>
                </w:rPr>
                <w:t>attributed to each</w:t>
              </w:r>
              <w:r w:rsidR="006F6EE3" w:rsidRPr="00E24967">
                <w:rPr>
                  <w:rFonts w:cs="Arial"/>
                </w:rPr>
                <w:t xml:space="preserve">. </w:t>
              </w:r>
            </w:ins>
          </w:p>
        </w:tc>
      </w:tr>
      <w:tr w:rsidR="00F81D7C" w:rsidRPr="007E0B31" w14:paraId="3FF8744F" w14:textId="77777777" w:rsidTr="00CF5EC1">
        <w:trPr>
          <w:cantSplit/>
        </w:trPr>
        <w:tc>
          <w:tcPr>
            <w:tcW w:w="2297" w:type="dxa"/>
          </w:tcPr>
          <w:p w14:paraId="27A6AFB9" w14:textId="77777777" w:rsidR="00F81D7C" w:rsidRPr="007E0B31" w:rsidRDefault="00F81D7C" w:rsidP="00F81D7C">
            <w:pPr>
              <w:pStyle w:val="Arial11Bold"/>
              <w:rPr>
                <w:rFonts w:cs="Arial"/>
              </w:rPr>
            </w:pPr>
            <w:r w:rsidRPr="007E0B31">
              <w:rPr>
                <w:rFonts w:cs="Arial"/>
              </w:rPr>
              <w:t>Load Factor</w:t>
            </w:r>
          </w:p>
        </w:tc>
        <w:tc>
          <w:tcPr>
            <w:tcW w:w="7221" w:type="dxa"/>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00CF5EC1">
        <w:trPr>
          <w:cantSplit/>
        </w:trPr>
        <w:tc>
          <w:tcPr>
            <w:tcW w:w="2297"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7221" w:type="dxa"/>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F81D7C" w:rsidRPr="007E0B31" w14:paraId="53E23EC8" w14:textId="77777777" w:rsidTr="00CF5EC1">
        <w:trPr>
          <w:cantSplit/>
        </w:trPr>
        <w:tc>
          <w:tcPr>
            <w:tcW w:w="2297"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7221" w:type="dxa"/>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w:t>
            </w:r>
            <w:proofErr w:type="gramStart"/>
            <w:r w:rsidRPr="00432DAF">
              <w:rPr>
                <w:sz w:val="20"/>
                <w:szCs w:val="20"/>
              </w:rPr>
              <w:t xml:space="preserve">of  </w:t>
            </w:r>
            <w:r w:rsidRPr="00432DAF">
              <w:rPr>
                <w:b/>
                <w:bCs/>
                <w:sz w:val="20"/>
                <w:szCs w:val="20"/>
              </w:rPr>
              <w:t>Top</w:t>
            </w:r>
            <w:proofErr w:type="gramEnd"/>
            <w:r w:rsidRPr="00432DAF">
              <w:rPr>
                <w:b/>
                <w:bCs/>
                <w:sz w:val="20"/>
                <w:szCs w:val="20"/>
              </w:rPr>
              <w:t xml:space="preserve">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00CF5EC1">
        <w:trPr>
          <w:cantSplit/>
        </w:trPr>
        <w:tc>
          <w:tcPr>
            <w:tcW w:w="2297"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7221" w:type="dxa"/>
          </w:tcPr>
          <w:p w14:paraId="7A965991" w14:textId="1F7D937B" w:rsidR="00F81D7C" w:rsidRPr="007E0B31" w:rsidRDefault="00F81D7C" w:rsidP="00F81D7C">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F81D7C" w:rsidRPr="007E0B31" w14:paraId="77B1C1F3" w14:textId="77777777" w:rsidTr="00CF5EC1">
        <w:trPr>
          <w:cantSplit/>
        </w:trPr>
        <w:tc>
          <w:tcPr>
            <w:tcW w:w="2297" w:type="dxa"/>
          </w:tcPr>
          <w:p w14:paraId="41E761FD" w14:textId="77777777" w:rsidR="00F81D7C" w:rsidRPr="007E0B31" w:rsidRDefault="00F81D7C" w:rsidP="00F81D7C">
            <w:pPr>
              <w:pStyle w:val="Arial11Bold"/>
              <w:rPr>
                <w:rFonts w:cs="Arial"/>
              </w:rPr>
            </w:pPr>
            <w:r w:rsidRPr="007E0B31">
              <w:rPr>
                <w:rFonts w:cs="Arial"/>
              </w:rPr>
              <w:lastRenderedPageBreak/>
              <w:t>Local Switching Procedure</w:t>
            </w:r>
          </w:p>
        </w:tc>
        <w:tc>
          <w:tcPr>
            <w:tcW w:w="7221" w:type="dxa"/>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00CF5EC1">
        <w:trPr>
          <w:cantSplit/>
        </w:trPr>
        <w:tc>
          <w:tcPr>
            <w:tcW w:w="2297" w:type="dxa"/>
          </w:tcPr>
          <w:p w14:paraId="796A8D79" w14:textId="77777777" w:rsidR="00F81D7C" w:rsidRPr="007E0B31" w:rsidRDefault="00F81D7C" w:rsidP="00F81D7C">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7221" w:type="dxa"/>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00CF5EC1">
        <w:trPr>
          <w:cantSplit/>
        </w:trPr>
        <w:tc>
          <w:tcPr>
            <w:tcW w:w="2297" w:type="dxa"/>
          </w:tcPr>
          <w:p w14:paraId="539D52FC" w14:textId="77777777" w:rsidR="00F81D7C" w:rsidRPr="007E0B31" w:rsidRDefault="00F81D7C" w:rsidP="00F81D7C">
            <w:pPr>
              <w:pStyle w:val="Arial11Bold"/>
              <w:rPr>
                <w:rFonts w:cs="Arial"/>
              </w:rPr>
            </w:pPr>
            <w:r w:rsidRPr="007E0B31">
              <w:rPr>
                <w:rFonts w:cs="Arial"/>
              </w:rPr>
              <w:t>Location</w:t>
            </w:r>
          </w:p>
        </w:tc>
        <w:tc>
          <w:tcPr>
            <w:tcW w:w="7221" w:type="dxa"/>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00CF5EC1">
        <w:trPr>
          <w:cantSplit/>
        </w:trPr>
        <w:tc>
          <w:tcPr>
            <w:tcW w:w="2297" w:type="dxa"/>
          </w:tcPr>
          <w:p w14:paraId="41B859E4" w14:textId="77777777" w:rsidR="00F81D7C" w:rsidRPr="007E0B31" w:rsidRDefault="00F81D7C" w:rsidP="00F81D7C">
            <w:pPr>
              <w:pStyle w:val="Arial11Bold"/>
              <w:rPr>
                <w:rFonts w:cs="Arial"/>
              </w:rPr>
            </w:pPr>
            <w:r w:rsidRPr="007E0B31">
              <w:rPr>
                <w:rFonts w:cs="Arial"/>
              </w:rPr>
              <w:t>Locked</w:t>
            </w:r>
          </w:p>
        </w:tc>
        <w:tc>
          <w:tcPr>
            <w:tcW w:w="7221" w:type="dxa"/>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00CF5EC1">
        <w:trPr>
          <w:cantSplit/>
        </w:trPr>
        <w:tc>
          <w:tcPr>
            <w:tcW w:w="2297" w:type="dxa"/>
          </w:tcPr>
          <w:p w14:paraId="0F7F6662" w14:textId="77777777" w:rsidR="00F81D7C" w:rsidRPr="007E0B31" w:rsidRDefault="00F81D7C" w:rsidP="00F81D7C">
            <w:pPr>
              <w:pStyle w:val="Arial11Bold"/>
              <w:rPr>
                <w:rFonts w:cs="Arial"/>
              </w:rPr>
            </w:pPr>
            <w:r w:rsidRPr="007E0B31">
              <w:rPr>
                <w:rFonts w:cs="Arial"/>
              </w:rPr>
              <w:t>Locking</w:t>
            </w:r>
          </w:p>
        </w:tc>
        <w:tc>
          <w:tcPr>
            <w:tcW w:w="7221" w:type="dxa"/>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F81D7C" w:rsidRPr="007E0B31" w14:paraId="05FD6AF9" w14:textId="77777777" w:rsidTr="00CF5EC1">
        <w:trPr>
          <w:cantSplit/>
        </w:trPr>
        <w:tc>
          <w:tcPr>
            <w:tcW w:w="2297"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7221" w:type="dxa"/>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00CF5EC1">
        <w:trPr>
          <w:cantSplit/>
        </w:trPr>
        <w:tc>
          <w:tcPr>
            <w:tcW w:w="2297"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7221" w:type="dxa"/>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00CF5EC1">
        <w:trPr>
          <w:cantSplit/>
        </w:trPr>
        <w:tc>
          <w:tcPr>
            <w:tcW w:w="2297"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7221" w:type="dxa"/>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00CF5EC1">
        <w:trPr>
          <w:cantSplit/>
        </w:trPr>
        <w:tc>
          <w:tcPr>
            <w:tcW w:w="2297"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7221" w:type="dxa"/>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00CF5EC1">
        <w:trPr>
          <w:cantSplit/>
        </w:trPr>
        <w:tc>
          <w:tcPr>
            <w:tcW w:w="2297" w:type="dxa"/>
          </w:tcPr>
          <w:p w14:paraId="0A0A0725" w14:textId="77777777" w:rsidR="00F81D7C" w:rsidRPr="007E0B31" w:rsidRDefault="00F81D7C" w:rsidP="00F81D7C">
            <w:pPr>
              <w:pStyle w:val="Arial11Bold"/>
              <w:rPr>
                <w:rFonts w:cs="Arial"/>
              </w:rPr>
            </w:pPr>
            <w:r w:rsidRPr="007E0B31">
              <w:rPr>
                <w:rFonts w:cs="Arial"/>
              </w:rPr>
              <w:t>Main Protection</w:t>
            </w:r>
          </w:p>
        </w:tc>
        <w:tc>
          <w:tcPr>
            <w:tcW w:w="7221" w:type="dxa"/>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00CF5EC1">
        <w:trPr>
          <w:cantSplit/>
        </w:trPr>
        <w:tc>
          <w:tcPr>
            <w:tcW w:w="2297" w:type="dxa"/>
          </w:tcPr>
          <w:p w14:paraId="331C7E14" w14:textId="380252E6" w:rsidR="00F81D7C" w:rsidRPr="007E0B31" w:rsidRDefault="00F81D7C" w:rsidP="00F81D7C">
            <w:pPr>
              <w:pStyle w:val="Arial11Bold"/>
              <w:rPr>
                <w:rFonts w:cs="Arial"/>
              </w:rPr>
            </w:pPr>
            <w:bookmarkStart w:id="49" w:name="_DV_C39"/>
            <w:r w:rsidRPr="007E0B31">
              <w:rPr>
                <w:rFonts w:cs="Arial"/>
              </w:rPr>
              <w:t>Manufacturer’s Data &amp; Performance Report</w:t>
            </w:r>
            <w:bookmarkEnd w:id="49"/>
          </w:p>
        </w:tc>
        <w:tc>
          <w:tcPr>
            <w:tcW w:w="7221" w:type="dxa"/>
          </w:tcPr>
          <w:p w14:paraId="671DA193" w14:textId="02EFD935" w:rsidR="00F81D7C" w:rsidRPr="007E0B31" w:rsidRDefault="00F81D7C" w:rsidP="00F81D7C">
            <w:pPr>
              <w:pStyle w:val="TableArial11"/>
              <w:rPr>
                <w:rFonts w:cs="Arial"/>
              </w:rPr>
            </w:pPr>
            <w:bookmarkStart w:id="50"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50"/>
          </w:p>
        </w:tc>
      </w:tr>
      <w:tr w:rsidR="00F81D7C" w:rsidRPr="007E0B31" w14:paraId="0E2893AA" w14:textId="77777777" w:rsidTr="00CF5EC1">
        <w:trPr>
          <w:cantSplit/>
        </w:trPr>
        <w:tc>
          <w:tcPr>
            <w:tcW w:w="2297"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lastRenderedPageBreak/>
              <w:t>Manufacturer’s Test Certificates</w:t>
            </w:r>
          </w:p>
        </w:tc>
        <w:tc>
          <w:tcPr>
            <w:tcW w:w="7221" w:type="dxa"/>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00CF5EC1">
        <w:trPr>
          <w:cantSplit/>
        </w:trPr>
        <w:tc>
          <w:tcPr>
            <w:tcW w:w="2297"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7221" w:type="dxa"/>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00CF5EC1">
        <w:trPr>
          <w:cantSplit/>
        </w:trPr>
        <w:tc>
          <w:tcPr>
            <w:tcW w:w="2297"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7221" w:type="dxa"/>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00CF5EC1">
        <w:trPr>
          <w:cantSplit/>
        </w:trPr>
        <w:tc>
          <w:tcPr>
            <w:tcW w:w="2297" w:type="dxa"/>
          </w:tcPr>
          <w:p w14:paraId="4BAFAA51" w14:textId="77777777" w:rsidR="00F81D7C" w:rsidRPr="007E0B31" w:rsidRDefault="00F81D7C" w:rsidP="00F81D7C">
            <w:pPr>
              <w:pStyle w:val="Arial11Bold"/>
              <w:rPr>
                <w:rFonts w:cs="Arial"/>
              </w:rPr>
            </w:pPr>
            <w:r w:rsidRPr="007E0B31">
              <w:rPr>
                <w:rFonts w:cs="Arial"/>
              </w:rPr>
              <w:t>Material Effect</w:t>
            </w:r>
          </w:p>
        </w:tc>
        <w:tc>
          <w:tcPr>
            <w:tcW w:w="7221" w:type="dxa"/>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00CF5EC1">
        <w:trPr>
          <w:cantSplit/>
        </w:trPr>
        <w:tc>
          <w:tcPr>
            <w:tcW w:w="2297"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7221" w:type="dxa"/>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00CF5EC1">
        <w:trPr>
          <w:cantSplit/>
        </w:trPr>
        <w:tc>
          <w:tcPr>
            <w:tcW w:w="2297" w:type="dxa"/>
          </w:tcPr>
          <w:p w14:paraId="3DA54DDA" w14:textId="1AE4917A" w:rsidR="00F81D7C" w:rsidRPr="007E0B31" w:rsidRDefault="00F81D7C" w:rsidP="00F81D7C">
            <w:pPr>
              <w:pStyle w:val="Arial11Bold"/>
              <w:rPr>
                <w:rFonts w:cs="Arial"/>
              </w:rPr>
            </w:pPr>
            <w:r w:rsidRPr="005C20E3">
              <w:rPr>
                <w:color w:val="000000" w:themeColor="text1"/>
              </w:rPr>
              <w:t>Maximum Export Capability</w:t>
            </w:r>
          </w:p>
        </w:tc>
        <w:tc>
          <w:tcPr>
            <w:tcW w:w="7221" w:type="dxa"/>
          </w:tcPr>
          <w:p w14:paraId="09A88861" w14:textId="6FF8BD00"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00CF5EC1">
        <w:trPr>
          <w:cantSplit/>
        </w:trPr>
        <w:tc>
          <w:tcPr>
            <w:tcW w:w="2297" w:type="dxa"/>
          </w:tcPr>
          <w:p w14:paraId="0D6EE1DC" w14:textId="77777777" w:rsidR="00F81D7C" w:rsidRPr="007E0B31" w:rsidRDefault="00F81D7C" w:rsidP="00F81D7C">
            <w:pPr>
              <w:pStyle w:val="Arial11Bold"/>
              <w:rPr>
                <w:rFonts w:cs="Arial"/>
                <w:highlight w:val="green"/>
              </w:rPr>
            </w:pPr>
            <w:r w:rsidRPr="007E0B31">
              <w:rPr>
                <w:rFonts w:cs="Arial"/>
              </w:rPr>
              <w:t>Maximum Export Capacity</w:t>
            </w:r>
          </w:p>
        </w:tc>
        <w:tc>
          <w:tcPr>
            <w:tcW w:w="7221" w:type="dxa"/>
          </w:tcPr>
          <w:p w14:paraId="71DB60FA" w14:textId="77777777" w:rsidR="00F81D7C" w:rsidRPr="007E0B31" w:rsidRDefault="00F81D7C" w:rsidP="00F81D7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00CF5EC1">
        <w:trPr>
          <w:cantSplit/>
        </w:trPr>
        <w:tc>
          <w:tcPr>
            <w:tcW w:w="2297" w:type="dxa"/>
          </w:tcPr>
          <w:p w14:paraId="740BDFDB" w14:textId="77777777" w:rsidR="00F81D7C" w:rsidRPr="007E0B31" w:rsidRDefault="00F81D7C" w:rsidP="00F81D7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7221" w:type="dxa"/>
          </w:tcPr>
          <w:p w14:paraId="0697D165" w14:textId="27749058"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00CF5EC1">
        <w:trPr>
          <w:cantSplit/>
        </w:trPr>
        <w:tc>
          <w:tcPr>
            <w:tcW w:w="2297" w:type="dxa"/>
          </w:tcPr>
          <w:p w14:paraId="4540B3A4" w14:textId="77777777" w:rsidR="00F81D7C" w:rsidRPr="007E0B31" w:rsidRDefault="00F81D7C" w:rsidP="00F81D7C">
            <w:pPr>
              <w:pStyle w:val="Arial11Bold"/>
              <w:rPr>
                <w:rFonts w:cs="Arial"/>
              </w:rPr>
            </w:pPr>
            <w:r w:rsidRPr="007E0B31">
              <w:rPr>
                <w:rFonts w:cs="Arial"/>
              </w:rPr>
              <w:t>Maximum Generation Service or MGS</w:t>
            </w:r>
          </w:p>
        </w:tc>
        <w:tc>
          <w:tcPr>
            <w:tcW w:w="7221" w:type="dxa"/>
          </w:tcPr>
          <w:p w14:paraId="5E387610" w14:textId="7EFCA426" w:rsidR="00F81D7C" w:rsidRPr="007E0B31" w:rsidRDefault="00F81D7C" w:rsidP="00F81D7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00CF5EC1">
        <w:trPr>
          <w:cantSplit/>
        </w:trPr>
        <w:tc>
          <w:tcPr>
            <w:tcW w:w="2297" w:type="dxa"/>
          </w:tcPr>
          <w:p w14:paraId="6AFD0D7A" w14:textId="77777777" w:rsidR="00F81D7C" w:rsidRPr="007E0B31" w:rsidRDefault="00F81D7C" w:rsidP="00F81D7C">
            <w:pPr>
              <w:pStyle w:val="Arial11Bold"/>
              <w:rPr>
                <w:rFonts w:cs="Arial"/>
              </w:rPr>
            </w:pPr>
            <w:r w:rsidRPr="007E0B31">
              <w:rPr>
                <w:rFonts w:cs="Arial"/>
              </w:rPr>
              <w:t>Maximum Generation Service Agreement</w:t>
            </w:r>
          </w:p>
        </w:tc>
        <w:tc>
          <w:tcPr>
            <w:tcW w:w="7221" w:type="dxa"/>
          </w:tcPr>
          <w:p w14:paraId="08FAFE28" w14:textId="4B8999EC" w:rsidR="00F81D7C" w:rsidRPr="007E0B31" w:rsidRDefault="00F81D7C" w:rsidP="00F81D7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00CF5EC1">
        <w:trPr>
          <w:cantSplit/>
        </w:trPr>
        <w:tc>
          <w:tcPr>
            <w:tcW w:w="2297" w:type="dxa"/>
          </w:tcPr>
          <w:p w14:paraId="11A7CFC0" w14:textId="77777777" w:rsidR="00F81D7C" w:rsidRPr="007E0B31" w:rsidRDefault="00F81D7C" w:rsidP="00F81D7C">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7221" w:type="dxa"/>
          </w:tcPr>
          <w:p w14:paraId="6DD9ADDF" w14:textId="78E2D9AF"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00CF5EC1">
        <w:trPr>
          <w:cantSplit/>
        </w:trPr>
        <w:tc>
          <w:tcPr>
            <w:tcW w:w="2297" w:type="dxa"/>
          </w:tcPr>
          <w:p w14:paraId="62C8C8BB" w14:textId="217F8DC3" w:rsidR="00F81D7C" w:rsidRPr="007E0B31" w:rsidRDefault="00F81D7C" w:rsidP="00F81D7C">
            <w:pPr>
              <w:pStyle w:val="Arial11Bold"/>
              <w:rPr>
                <w:rFonts w:cs="Arial"/>
              </w:rPr>
            </w:pPr>
            <w:r w:rsidRPr="005C20E3">
              <w:rPr>
                <w:color w:val="000000" w:themeColor="text1"/>
              </w:rPr>
              <w:lastRenderedPageBreak/>
              <w:t>Maximum Import Capability</w:t>
            </w:r>
          </w:p>
        </w:tc>
        <w:tc>
          <w:tcPr>
            <w:tcW w:w="7221" w:type="dxa"/>
          </w:tcPr>
          <w:p w14:paraId="4BC9A525" w14:textId="34778CF5"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00CF5EC1">
        <w:trPr>
          <w:cantSplit/>
        </w:trPr>
        <w:tc>
          <w:tcPr>
            <w:tcW w:w="2297" w:type="dxa"/>
          </w:tcPr>
          <w:p w14:paraId="6536B201" w14:textId="77777777" w:rsidR="00F81D7C" w:rsidRPr="007E0B31" w:rsidRDefault="00F81D7C" w:rsidP="00F81D7C">
            <w:pPr>
              <w:pStyle w:val="Arial11Bold"/>
              <w:rPr>
                <w:rFonts w:cs="Arial"/>
                <w:highlight w:val="green"/>
              </w:rPr>
            </w:pPr>
            <w:r w:rsidRPr="007E0B31">
              <w:rPr>
                <w:rFonts w:cs="Arial"/>
              </w:rPr>
              <w:t>Maximum Import Capacity</w:t>
            </w:r>
          </w:p>
        </w:tc>
        <w:tc>
          <w:tcPr>
            <w:tcW w:w="7221" w:type="dxa"/>
          </w:tcPr>
          <w:p w14:paraId="7E57CD31" w14:textId="77777777"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00CF5EC1">
        <w:trPr>
          <w:cantSplit/>
        </w:trPr>
        <w:tc>
          <w:tcPr>
            <w:tcW w:w="2297" w:type="dxa"/>
          </w:tcPr>
          <w:p w14:paraId="2ED59A0E" w14:textId="77777777" w:rsidR="00F81D7C" w:rsidRPr="007E0B31" w:rsidRDefault="00F81D7C" w:rsidP="00F81D7C">
            <w:pPr>
              <w:pStyle w:val="Arial11Bold"/>
              <w:rPr>
                <w:rFonts w:cs="Arial"/>
              </w:rPr>
            </w:pPr>
            <w:r w:rsidRPr="00373816">
              <w:t xml:space="preserve">Maximum Import Power </w:t>
            </w:r>
          </w:p>
        </w:tc>
        <w:tc>
          <w:tcPr>
            <w:tcW w:w="7221" w:type="dxa"/>
          </w:tcPr>
          <w:p w14:paraId="5383D68A" w14:textId="77777777" w:rsidR="00F81D7C" w:rsidRPr="007E0B31" w:rsidRDefault="00F81D7C" w:rsidP="00F81D7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00CF5EC1">
        <w:trPr>
          <w:cantSplit/>
        </w:trPr>
        <w:tc>
          <w:tcPr>
            <w:tcW w:w="2297" w:type="dxa"/>
          </w:tcPr>
          <w:p w14:paraId="6C90BEB7" w14:textId="77777777" w:rsidR="00F81D7C" w:rsidRPr="007E0B31" w:rsidRDefault="00F81D7C" w:rsidP="00F81D7C">
            <w:pPr>
              <w:pStyle w:val="Arial11Bold"/>
              <w:rPr>
                <w:rFonts w:cs="Arial"/>
              </w:rPr>
            </w:pPr>
            <w:r w:rsidRPr="007E0B31">
              <w:rPr>
                <w:rFonts w:cs="Arial"/>
              </w:rPr>
              <w:t>Medium Power Station</w:t>
            </w:r>
          </w:p>
        </w:tc>
        <w:tc>
          <w:tcPr>
            <w:tcW w:w="7221" w:type="dxa"/>
          </w:tcPr>
          <w:p w14:paraId="07F15D2F"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r w:rsidRPr="007E0B31">
              <w:rPr>
                <w:rFonts w:cs="Arial"/>
              </w:rPr>
              <w:t xml:space="preserve"> </w:t>
            </w:r>
          </w:p>
          <w:p w14:paraId="2EB314A8" w14:textId="77777777" w:rsidR="00F81D7C" w:rsidRPr="007E0B31" w:rsidRDefault="00F81D7C" w:rsidP="00F81D7C">
            <w:pPr>
              <w:pStyle w:val="TableArial11"/>
              <w:ind w:left="567" w:hanging="567"/>
              <w:rPr>
                <w:rFonts w:cs="Arial"/>
              </w:rPr>
            </w:pPr>
            <w:r w:rsidRPr="007E0B31">
              <w:rPr>
                <w:rFonts w:cs="Arial"/>
              </w:rPr>
              <w:t>or,</w:t>
            </w:r>
          </w:p>
          <w:p w14:paraId="272C46D3" w14:textId="1BE214D3"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 xml:space="preserve">’s Transmission </w:t>
            </w:r>
            <w:proofErr w:type="gramStart"/>
            <w:r w:rsidRPr="007E0B31">
              <w:rPr>
                <w:rFonts w:cs="Arial"/>
                <w:b/>
              </w:rPr>
              <w:t>System</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F81D7C" w:rsidRPr="007E0B31" w:rsidRDefault="00F81D7C" w:rsidP="00F81D7C">
            <w:pPr>
              <w:pStyle w:val="TableArial11"/>
              <w:ind w:left="567" w:hanging="567"/>
              <w:rPr>
                <w:rFonts w:cs="Arial"/>
              </w:rPr>
            </w:pPr>
            <w:r w:rsidRPr="007E0B31">
              <w:rPr>
                <w:rFonts w:cs="Arial"/>
              </w:rPr>
              <w:t>or,</w:t>
            </w:r>
          </w:p>
          <w:p w14:paraId="3F68A2DE" w14:textId="2934E072"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 xml:space="preserve">’s Transmission </w:t>
            </w:r>
            <w:proofErr w:type="gramStart"/>
            <w:r w:rsidRPr="007E0B31">
              <w:rPr>
                <w:rFonts w:cs="Arial"/>
                <w:b/>
              </w:rPr>
              <w:t>Area</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F81D7C" w:rsidRPr="007E0B31" w:rsidRDefault="00F81D7C" w:rsidP="00F81D7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00CF5EC1">
        <w:trPr>
          <w:cantSplit/>
        </w:trPr>
        <w:tc>
          <w:tcPr>
            <w:tcW w:w="2297" w:type="dxa"/>
          </w:tcPr>
          <w:p w14:paraId="6558EC81" w14:textId="77777777" w:rsidR="00F81D7C" w:rsidRPr="007E0B31" w:rsidRDefault="00F81D7C" w:rsidP="00F81D7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7221" w:type="dxa"/>
          </w:tcPr>
          <w:p w14:paraId="1F75FFAF"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F81D7C" w:rsidRPr="007E0B31" w14:paraId="1172E6F9" w14:textId="77777777" w:rsidTr="00CF5EC1">
        <w:trPr>
          <w:cantSplit/>
        </w:trPr>
        <w:tc>
          <w:tcPr>
            <w:tcW w:w="2297" w:type="dxa"/>
          </w:tcPr>
          <w:p w14:paraId="55008996" w14:textId="77777777" w:rsidR="00F81D7C" w:rsidRPr="007E0B31" w:rsidRDefault="00F81D7C" w:rsidP="00F81D7C">
            <w:pPr>
              <w:pStyle w:val="Arial11Bold"/>
              <w:rPr>
                <w:rFonts w:cs="Arial"/>
              </w:rPr>
            </w:pPr>
            <w:r w:rsidRPr="007E0B31">
              <w:rPr>
                <w:rFonts w:cs="Arial"/>
              </w:rPr>
              <w:t>Mills</w:t>
            </w:r>
          </w:p>
        </w:tc>
        <w:tc>
          <w:tcPr>
            <w:tcW w:w="7221" w:type="dxa"/>
          </w:tcPr>
          <w:p w14:paraId="10AB29E5" w14:textId="77777777" w:rsidR="00F81D7C" w:rsidRPr="007E0B31" w:rsidRDefault="00F81D7C" w:rsidP="00F81D7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00CF5EC1">
        <w:trPr>
          <w:cantSplit/>
        </w:trPr>
        <w:tc>
          <w:tcPr>
            <w:tcW w:w="2297" w:type="dxa"/>
          </w:tcPr>
          <w:p w14:paraId="00139B74" w14:textId="77777777" w:rsidR="00F81D7C" w:rsidRPr="007E0B31" w:rsidRDefault="00F81D7C" w:rsidP="00F81D7C">
            <w:pPr>
              <w:pStyle w:val="Arial11Bold"/>
              <w:rPr>
                <w:rFonts w:cs="Arial"/>
              </w:rPr>
            </w:pPr>
            <w:r w:rsidRPr="007E0B31">
              <w:rPr>
                <w:rFonts w:cs="Arial"/>
              </w:rPr>
              <w:t>Minimum Generation</w:t>
            </w:r>
          </w:p>
        </w:tc>
        <w:tc>
          <w:tcPr>
            <w:tcW w:w="7221" w:type="dxa"/>
          </w:tcPr>
          <w:p w14:paraId="0B3F5F13" w14:textId="0EA4BB3C" w:rsidR="00F81D7C" w:rsidRPr="007E0B31" w:rsidRDefault="00F81D7C" w:rsidP="00F81D7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F81D7C" w:rsidRPr="007E0B31" w14:paraId="1A73A6F1" w14:textId="77777777" w:rsidTr="00CF5EC1">
        <w:trPr>
          <w:cantSplit/>
        </w:trPr>
        <w:tc>
          <w:tcPr>
            <w:tcW w:w="2297" w:type="dxa"/>
          </w:tcPr>
          <w:p w14:paraId="3F6AA4AD" w14:textId="77777777" w:rsidR="00F81D7C" w:rsidRPr="007E0B31" w:rsidRDefault="00F81D7C" w:rsidP="00F81D7C">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7221" w:type="dxa"/>
          </w:tcPr>
          <w:p w14:paraId="793C541C" w14:textId="35AD59ED" w:rsidR="00F81D7C" w:rsidRPr="007E0B31" w:rsidRDefault="00F81D7C" w:rsidP="00F81D7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00CF5EC1">
        <w:trPr>
          <w:cantSplit/>
        </w:trPr>
        <w:tc>
          <w:tcPr>
            <w:tcW w:w="2297" w:type="dxa"/>
          </w:tcPr>
          <w:p w14:paraId="61D82D43" w14:textId="66177675" w:rsidR="00F81D7C" w:rsidRPr="007E0B31" w:rsidRDefault="00F81D7C" w:rsidP="00F81D7C">
            <w:pPr>
              <w:pStyle w:val="Arial11Bold"/>
              <w:rPr>
                <w:rFonts w:cs="Arial"/>
              </w:rPr>
            </w:pPr>
            <w:r w:rsidRPr="007E0B31">
              <w:rPr>
                <w:rFonts w:cs="Arial"/>
              </w:rPr>
              <w:lastRenderedPageBreak/>
              <w:t>Minimum Import Capacit</w:t>
            </w:r>
            <w:r w:rsidRPr="00A72ACD">
              <w:rPr>
                <w:rFonts w:cs="Arial"/>
              </w:rPr>
              <w:t>y</w:t>
            </w:r>
          </w:p>
        </w:tc>
        <w:tc>
          <w:tcPr>
            <w:tcW w:w="7221" w:type="dxa"/>
          </w:tcPr>
          <w:p w14:paraId="3D4D48A5" w14:textId="565FA500" w:rsidR="00F81D7C" w:rsidRPr="007E0B31" w:rsidRDefault="00F81D7C" w:rsidP="00F81D7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00CF5EC1">
        <w:trPr>
          <w:cantSplit/>
        </w:trPr>
        <w:tc>
          <w:tcPr>
            <w:tcW w:w="2297" w:type="dxa"/>
          </w:tcPr>
          <w:p w14:paraId="710BD543" w14:textId="77777777" w:rsidR="00F81D7C" w:rsidRPr="007E0B31" w:rsidRDefault="00F81D7C" w:rsidP="00F81D7C">
            <w:pPr>
              <w:pStyle w:val="Arial11Bold"/>
              <w:rPr>
                <w:rFonts w:cs="Arial"/>
              </w:rPr>
            </w:pPr>
            <w:r w:rsidRPr="007E0B31">
              <w:rPr>
                <w:rFonts w:cs="Arial"/>
              </w:rPr>
              <w:t>Minimum Regulating Level</w:t>
            </w:r>
          </w:p>
        </w:tc>
        <w:tc>
          <w:tcPr>
            <w:tcW w:w="7221" w:type="dxa"/>
          </w:tcPr>
          <w:p w14:paraId="6E014C85" w14:textId="69675277"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00CF5EC1">
        <w:trPr>
          <w:cantSplit/>
        </w:trPr>
        <w:tc>
          <w:tcPr>
            <w:tcW w:w="2297" w:type="dxa"/>
          </w:tcPr>
          <w:p w14:paraId="5F303D38" w14:textId="77777777" w:rsidR="00F81D7C" w:rsidRPr="007E0B31" w:rsidRDefault="00F81D7C" w:rsidP="00F81D7C">
            <w:pPr>
              <w:pStyle w:val="Arial11Bold"/>
              <w:rPr>
                <w:rFonts w:cs="Arial"/>
              </w:rPr>
            </w:pPr>
            <w:r w:rsidRPr="007E0B31">
              <w:rPr>
                <w:rFonts w:cs="Arial"/>
              </w:rPr>
              <w:t>Minimum Stable Operating Level</w:t>
            </w:r>
          </w:p>
        </w:tc>
        <w:tc>
          <w:tcPr>
            <w:tcW w:w="7221" w:type="dxa"/>
          </w:tcPr>
          <w:p w14:paraId="58A98321" w14:textId="5FFA4BA5"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6122C" w14:paraId="35870440" w14:textId="77777777" w:rsidTr="00CF5EC1">
        <w:trPr>
          <w:cantSplit/>
          <w:trHeight w:val="300"/>
        </w:trPr>
        <w:tc>
          <w:tcPr>
            <w:tcW w:w="2297" w:type="dxa"/>
          </w:tcPr>
          <w:p w14:paraId="7BA7B8C0" w14:textId="7A279A7A" w:rsidR="1E6C4A0A" w:rsidRDefault="1E6C4A0A" w:rsidP="004E64E8">
            <w:pPr>
              <w:pStyle w:val="Arial11Bold"/>
              <w:rPr>
                <w:rFonts w:cs="Arial"/>
              </w:rPr>
            </w:pPr>
            <w:r w:rsidRPr="38E6A229">
              <w:rPr>
                <w:rFonts w:cs="Arial"/>
              </w:rPr>
              <w:t>Minister of the Crown</w:t>
            </w:r>
          </w:p>
        </w:tc>
        <w:tc>
          <w:tcPr>
            <w:tcW w:w="7221" w:type="dxa"/>
          </w:tcPr>
          <w:p w14:paraId="54AFA4C3" w14:textId="411CDF0D" w:rsidR="1E6C4A0A" w:rsidRDefault="1E6C4A0A" w:rsidP="004E64E8">
            <w:pPr>
              <w:pStyle w:val="TableArial11"/>
              <w:rPr>
                <w:rFonts w:cs="Arial"/>
                <w:b/>
                <w:bCs/>
              </w:rPr>
            </w:pPr>
            <w:r w:rsidRPr="38E6A229">
              <w:rPr>
                <w:rFonts w:cs="Arial"/>
              </w:rPr>
              <w:t xml:space="preserve">As defined in the </w:t>
            </w:r>
            <w:r w:rsidRPr="38E6A229">
              <w:rPr>
                <w:rFonts w:cs="Arial"/>
                <w:b/>
                <w:bCs/>
              </w:rPr>
              <w:t>ESO Licence.</w:t>
            </w:r>
          </w:p>
        </w:tc>
      </w:tr>
      <w:tr w:rsidR="00F81D7C" w:rsidRPr="007E0B31" w14:paraId="38E50172" w14:textId="77777777" w:rsidTr="00CF5EC1">
        <w:trPr>
          <w:cantSplit/>
        </w:trPr>
        <w:tc>
          <w:tcPr>
            <w:tcW w:w="2297" w:type="dxa"/>
          </w:tcPr>
          <w:p w14:paraId="17AD8CFF" w14:textId="77777777" w:rsidR="00F81D7C" w:rsidRPr="007E0B31" w:rsidRDefault="00F81D7C" w:rsidP="00F81D7C">
            <w:pPr>
              <w:pStyle w:val="Arial11Bold"/>
              <w:rPr>
                <w:rFonts w:cs="Arial"/>
              </w:rPr>
            </w:pPr>
            <w:r w:rsidRPr="007E0B31">
              <w:rPr>
                <w:rFonts w:cs="Arial"/>
              </w:rPr>
              <w:t>Modification</w:t>
            </w:r>
          </w:p>
        </w:tc>
        <w:tc>
          <w:tcPr>
            <w:tcW w:w="7221" w:type="dxa"/>
          </w:tcPr>
          <w:p w14:paraId="7806D34C" w14:textId="2A977A01" w:rsidR="00F81D7C" w:rsidRPr="007E0B31" w:rsidRDefault="00F81D7C" w:rsidP="00F81D7C">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00CF5EC1">
        <w:trPr>
          <w:cantSplit/>
        </w:trPr>
        <w:tc>
          <w:tcPr>
            <w:tcW w:w="2297" w:type="dxa"/>
          </w:tcPr>
          <w:p w14:paraId="44754F8D" w14:textId="77777777" w:rsidR="00F81D7C" w:rsidRPr="007E0B31" w:rsidRDefault="00F81D7C" w:rsidP="00F81D7C">
            <w:pPr>
              <w:pStyle w:val="Arial11Bold"/>
              <w:rPr>
                <w:rFonts w:cs="Arial"/>
              </w:rPr>
            </w:pPr>
            <w:r w:rsidRPr="007E0B31">
              <w:rPr>
                <w:rFonts w:cs="Arial"/>
              </w:rPr>
              <w:t>Mothballed DC Connected Power Park Module</w:t>
            </w:r>
          </w:p>
        </w:tc>
        <w:tc>
          <w:tcPr>
            <w:tcW w:w="7221" w:type="dxa"/>
          </w:tcPr>
          <w:p w14:paraId="6379A598" w14:textId="77777777" w:rsidR="00F81D7C" w:rsidRPr="007E0B31" w:rsidRDefault="00F81D7C" w:rsidP="00F81D7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28B4C911" w14:textId="77777777" w:rsidTr="00CF5EC1">
        <w:trPr>
          <w:cantSplit/>
        </w:trPr>
        <w:tc>
          <w:tcPr>
            <w:tcW w:w="2297" w:type="dxa"/>
          </w:tcPr>
          <w:p w14:paraId="46BB49CB" w14:textId="77777777" w:rsidR="00F81D7C" w:rsidRPr="007E0B31" w:rsidRDefault="00F81D7C" w:rsidP="00F81D7C">
            <w:pPr>
              <w:pStyle w:val="Arial11Bold"/>
              <w:rPr>
                <w:rFonts w:cs="Arial"/>
              </w:rPr>
            </w:pPr>
            <w:r w:rsidRPr="007E0B31">
              <w:rPr>
                <w:rFonts w:cs="Arial"/>
              </w:rPr>
              <w:t>Mothballed DC Converter at a DC Converter Station</w:t>
            </w:r>
            <w:r w:rsidRPr="007E0B31">
              <w:rPr>
                <w:rFonts w:cs="Arial"/>
                <w:b w:val="0"/>
              </w:rPr>
              <w:t xml:space="preserve"> </w:t>
            </w:r>
          </w:p>
        </w:tc>
        <w:tc>
          <w:tcPr>
            <w:tcW w:w="7221" w:type="dxa"/>
          </w:tcPr>
          <w:p w14:paraId="1A0ABB01" w14:textId="3BD399AA" w:rsidR="00F81D7C" w:rsidRPr="007E0B31" w:rsidRDefault="00F81D7C" w:rsidP="00F81D7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05B71069" w14:textId="77777777" w:rsidTr="00CF5EC1">
        <w:trPr>
          <w:cantSplit/>
        </w:trPr>
        <w:tc>
          <w:tcPr>
            <w:tcW w:w="2297" w:type="dxa"/>
          </w:tcPr>
          <w:p w14:paraId="3A925164" w14:textId="77777777" w:rsidR="00F81D7C" w:rsidRPr="007E0B31" w:rsidRDefault="00F81D7C" w:rsidP="00F81D7C">
            <w:pPr>
              <w:pStyle w:val="Arial11Bold"/>
              <w:rPr>
                <w:rFonts w:cs="Arial"/>
              </w:rPr>
            </w:pPr>
            <w:r w:rsidRPr="007E0B31">
              <w:rPr>
                <w:rFonts w:cs="Arial"/>
              </w:rPr>
              <w:t>Mothballed HVDC System</w:t>
            </w:r>
          </w:p>
        </w:tc>
        <w:tc>
          <w:tcPr>
            <w:tcW w:w="7221" w:type="dxa"/>
          </w:tcPr>
          <w:p w14:paraId="1A49365B" w14:textId="77777777"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F81D7C" w:rsidRPr="007E0B31" w14:paraId="259A95B5" w14:textId="77777777" w:rsidTr="00CF5EC1">
        <w:trPr>
          <w:cantSplit/>
        </w:trPr>
        <w:tc>
          <w:tcPr>
            <w:tcW w:w="2297" w:type="dxa"/>
          </w:tcPr>
          <w:p w14:paraId="5AFD4D55" w14:textId="77777777" w:rsidR="00F81D7C" w:rsidRPr="007E0B31" w:rsidRDefault="00F81D7C" w:rsidP="00F81D7C">
            <w:pPr>
              <w:pStyle w:val="Arial11Bold"/>
              <w:rPr>
                <w:rFonts w:cs="Arial"/>
              </w:rPr>
            </w:pPr>
            <w:r w:rsidRPr="007E0B31">
              <w:rPr>
                <w:rFonts w:cs="Arial"/>
              </w:rPr>
              <w:t xml:space="preserve">Mothballed HVDC Converter </w:t>
            </w:r>
          </w:p>
        </w:tc>
        <w:tc>
          <w:tcPr>
            <w:tcW w:w="7221" w:type="dxa"/>
          </w:tcPr>
          <w:p w14:paraId="428C90C4" w14:textId="633A5BA8"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F81D7C" w:rsidRPr="007E0B31" w14:paraId="72B47314" w14:textId="77777777" w:rsidTr="00CF5EC1">
        <w:trPr>
          <w:cantSplit/>
        </w:trPr>
        <w:tc>
          <w:tcPr>
            <w:tcW w:w="2297" w:type="dxa"/>
          </w:tcPr>
          <w:p w14:paraId="366E06D0" w14:textId="77777777" w:rsidR="00F81D7C" w:rsidRPr="007E0B31" w:rsidRDefault="00F81D7C" w:rsidP="00F81D7C">
            <w:pPr>
              <w:pStyle w:val="Arial11Bold"/>
              <w:rPr>
                <w:rFonts w:cs="Arial"/>
              </w:rPr>
            </w:pPr>
            <w:r w:rsidRPr="007E0B31">
              <w:rPr>
                <w:rFonts w:cs="Arial"/>
              </w:rPr>
              <w:t>Mothballed Generating Unit</w:t>
            </w:r>
          </w:p>
        </w:tc>
        <w:tc>
          <w:tcPr>
            <w:tcW w:w="7221" w:type="dxa"/>
          </w:tcPr>
          <w:p w14:paraId="36082D09"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00CF5EC1">
        <w:trPr>
          <w:cantSplit/>
        </w:trPr>
        <w:tc>
          <w:tcPr>
            <w:tcW w:w="2297" w:type="dxa"/>
          </w:tcPr>
          <w:p w14:paraId="0FAFCB0B" w14:textId="77777777" w:rsidR="00F81D7C" w:rsidRPr="007E0B31" w:rsidRDefault="00F81D7C" w:rsidP="00F81D7C">
            <w:pPr>
              <w:pStyle w:val="Arial11Bold"/>
              <w:rPr>
                <w:rFonts w:cs="Arial"/>
              </w:rPr>
            </w:pPr>
            <w:r w:rsidRPr="007E0B31">
              <w:rPr>
                <w:rFonts w:cs="Arial"/>
              </w:rPr>
              <w:t>Mothballed Power Generating Module</w:t>
            </w:r>
          </w:p>
        </w:tc>
        <w:tc>
          <w:tcPr>
            <w:tcW w:w="7221" w:type="dxa"/>
          </w:tcPr>
          <w:p w14:paraId="660D1360"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16C4C365" w14:textId="77777777" w:rsidTr="00CF5EC1">
        <w:trPr>
          <w:cantSplit/>
        </w:trPr>
        <w:tc>
          <w:tcPr>
            <w:tcW w:w="2297" w:type="dxa"/>
          </w:tcPr>
          <w:p w14:paraId="75C0F84F" w14:textId="77777777" w:rsidR="00F81D7C" w:rsidRPr="007E0B31" w:rsidRDefault="00F81D7C" w:rsidP="00F81D7C">
            <w:pPr>
              <w:pStyle w:val="Arial11Bold"/>
              <w:rPr>
                <w:rFonts w:cs="Arial"/>
              </w:rPr>
            </w:pPr>
            <w:r w:rsidRPr="007E0B31">
              <w:rPr>
                <w:rFonts w:cs="Arial"/>
              </w:rPr>
              <w:lastRenderedPageBreak/>
              <w:t>Mothballed Power Park Module</w:t>
            </w:r>
          </w:p>
        </w:tc>
        <w:tc>
          <w:tcPr>
            <w:tcW w:w="7221" w:type="dxa"/>
          </w:tcPr>
          <w:p w14:paraId="0702F02E"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70E6978F" w14:textId="77777777" w:rsidTr="00CF5EC1">
        <w:trPr>
          <w:cantSplit/>
        </w:trPr>
        <w:tc>
          <w:tcPr>
            <w:tcW w:w="2297" w:type="dxa"/>
          </w:tcPr>
          <w:p w14:paraId="1588B364" w14:textId="77777777" w:rsidR="00F81D7C" w:rsidRPr="007E0B31" w:rsidRDefault="00F81D7C" w:rsidP="00F81D7C">
            <w:pPr>
              <w:pStyle w:val="Arial11Bold"/>
              <w:rPr>
                <w:rFonts w:cs="Arial"/>
              </w:rPr>
            </w:pPr>
            <w:r w:rsidRPr="007E0B31">
              <w:rPr>
                <w:rFonts w:cs="Arial"/>
              </w:rPr>
              <w:t>Multiple Point of Connection</w:t>
            </w:r>
          </w:p>
        </w:tc>
        <w:tc>
          <w:tcPr>
            <w:tcW w:w="7221" w:type="dxa"/>
          </w:tcPr>
          <w:p w14:paraId="3856B18F" w14:textId="77777777" w:rsidR="00F81D7C" w:rsidRPr="007E0B31" w:rsidRDefault="00F81D7C" w:rsidP="00F81D7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F81D7C" w:rsidRPr="007E0B31" w14:paraId="121449C6" w14:textId="77777777" w:rsidTr="00CF5EC1">
        <w:trPr>
          <w:cantSplit/>
        </w:trPr>
        <w:tc>
          <w:tcPr>
            <w:tcW w:w="2297" w:type="dxa"/>
          </w:tcPr>
          <w:p w14:paraId="3F92EF01" w14:textId="472B5B92" w:rsidR="00F81D7C" w:rsidRPr="007E0B31" w:rsidRDefault="00F81D7C" w:rsidP="00F81D7C">
            <w:pPr>
              <w:pStyle w:val="Arial11Bold"/>
              <w:rPr>
                <w:rFonts w:cs="Arial"/>
              </w:rPr>
            </w:pPr>
            <w:r>
              <w:rPr>
                <w:rFonts w:cs="Arial"/>
              </w:rPr>
              <w:t>MSID</w:t>
            </w:r>
          </w:p>
        </w:tc>
        <w:tc>
          <w:tcPr>
            <w:tcW w:w="7221" w:type="dxa"/>
          </w:tcPr>
          <w:p w14:paraId="02E7CF9C" w14:textId="66BD8694" w:rsidR="00F81D7C" w:rsidRPr="007E0B31" w:rsidRDefault="00F81D7C" w:rsidP="00F81D7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F81D7C" w:rsidRPr="007E0B31" w14:paraId="270F25D3" w14:textId="77777777" w:rsidTr="00CF5EC1">
        <w:trPr>
          <w:cantSplit/>
        </w:trPr>
        <w:tc>
          <w:tcPr>
            <w:tcW w:w="2297" w:type="dxa"/>
          </w:tcPr>
          <w:p w14:paraId="59513645" w14:textId="77777777" w:rsidR="00F81D7C" w:rsidRPr="007E0B31" w:rsidRDefault="00F81D7C" w:rsidP="00F81D7C">
            <w:pPr>
              <w:pStyle w:val="Arial11Bold"/>
              <w:rPr>
                <w:rFonts w:cs="Arial"/>
              </w:rPr>
            </w:pPr>
            <w:r w:rsidRPr="007E0B31">
              <w:rPr>
                <w:rFonts w:cs="Arial"/>
              </w:rPr>
              <w:t>National Demand</w:t>
            </w:r>
          </w:p>
        </w:tc>
        <w:tc>
          <w:tcPr>
            <w:tcW w:w="7221" w:type="dxa"/>
          </w:tcPr>
          <w:p w14:paraId="1B9BCF82"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F81D7C">
            <w:pPr>
              <w:pStyle w:val="TableArial11"/>
              <w:ind w:left="567" w:hanging="567"/>
              <w:rPr>
                <w:rFonts w:cs="Arial"/>
              </w:rPr>
            </w:pPr>
            <w:proofErr w:type="gramStart"/>
            <w:r w:rsidRPr="007E0B31">
              <w:rPr>
                <w:rFonts w:cs="Arial"/>
              </w:rPr>
              <w:t>minus:-</w:t>
            </w:r>
            <w:proofErr w:type="gramEnd"/>
          </w:p>
          <w:p w14:paraId="20CE4D0F" w14:textId="099874B8"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F81D7C">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00CF5EC1">
        <w:trPr>
          <w:cantSplit/>
        </w:trPr>
        <w:tc>
          <w:tcPr>
            <w:tcW w:w="2297" w:type="dxa"/>
          </w:tcPr>
          <w:p w14:paraId="0B2AD2B7" w14:textId="77777777" w:rsidR="00F81D7C" w:rsidRPr="007E0B31" w:rsidRDefault="00F81D7C" w:rsidP="00F81D7C">
            <w:pPr>
              <w:pStyle w:val="Arial11Bold"/>
              <w:rPr>
                <w:rFonts w:cs="Arial"/>
              </w:rPr>
            </w:pPr>
            <w:r w:rsidRPr="007E0B31">
              <w:rPr>
                <w:rFonts w:cs="Arial"/>
              </w:rPr>
              <w:t>National Electricity Transmission System</w:t>
            </w:r>
          </w:p>
        </w:tc>
        <w:tc>
          <w:tcPr>
            <w:tcW w:w="7221" w:type="dxa"/>
          </w:tcPr>
          <w:p w14:paraId="04E27FC4" w14:textId="77777777" w:rsidR="00F81D7C" w:rsidRPr="007E0B31" w:rsidRDefault="00F81D7C" w:rsidP="00F81D7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00CF5EC1">
        <w:trPr>
          <w:cantSplit/>
        </w:trPr>
        <w:tc>
          <w:tcPr>
            <w:tcW w:w="2297" w:type="dxa"/>
          </w:tcPr>
          <w:p w14:paraId="04A8FD6D" w14:textId="77777777" w:rsidR="00F81D7C" w:rsidRPr="007E0B31" w:rsidRDefault="00F81D7C" w:rsidP="00F81D7C">
            <w:pPr>
              <w:pStyle w:val="Arial11Bold"/>
              <w:rPr>
                <w:rFonts w:cs="Arial"/>
              </w:rPr>
            </w:pPr>
            <w:r w:rsidRPr="007E0B31">
              <w:rPr>
                <w:rFonts w:cs="Arial"/>
              </w:rPr>
              <w:t>National Electricity Transmission System Demand</w:t>
            </w:r>
          </w:p>
        </w:tc>
        <w:tc>
          <w:tcPr>
            <w:tcW w:w="7221" w:type="dxa"/>
          </w:tcPr>
          <w:p w14:paraId="620EE064"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F81D7C">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F81D7C" w:rsidRPr="007E0B31" w:rsidRDefault="00F81D7C" w:rsidP="00F81D7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00CF5EC1">
        <w:trPr>
          <w:cantSplit/>
        </w:trPr>
        <w:tc>
          <w:tcPr>
            <w:tcW w:w="2297" w:type="dxa"/>
          </w:tcPr>
          <w:p w14:paraId="68A046F0" w14:textId="77777777" w:rsidR="00F81D7C" w:rsidRPr="007E0B31" w:rsidRDefault="00F81D7C" w:rsidP="00F81D7C">
            <w:pPr>
              <w:pStyle w:val="Arial11Bold"/>
              <w:rPr>
                <w:rFonts w:cs="Arial"/>
              </w:rPr>
            </w:pPr>
            <w:r w:rsidRPr="007E0B31">
              <w:rPr>
                <w:rFonts w:cs="Arial"/>
              </w:rPr>
              <w:t xml:space="preserve">National Electricity Transmission System Losses </w:t>
            </w:r>
          </w:p>
        </w:tc>
        <w:tc>
          <w:tcPr>
            <w:tcW w:w="7221" w:type="dxa"/>
          </w:tcPr>
          <w:p w14:paraId="67CE6730" w14:textId="77777777" w:rsidR="00F81D7C" w:rsidRPr="007E0B31" w:rsidRDefault="00F81D7C" w:rsidP="00F81D7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F81D7C" w:rsidRPr="007E0B31" w14:paraId="48376211" w14:textId="77777777" w:rsidTr="00CF5EC1">
        <w:trPr>
          <w:cantSplit/>
        </w:trPr>
        <w:tc>
          <w:tcPr>
            <w:tcW w:w="2297" w:type="dxa"/>
          </w:tcPr>
          <w:p w14:paraId="27F2E9C4" w14:textId="77777777" w:rsidR="00F81D7C" w:rsidRPr="007E0B31" w:rsidDel="00E0556C" w:rsidRDefault="00F81D7C" w:rsidP="00F81D7C">
            <w:pPr>
              <w:pStyle w:val="Arial11Bold"/>
              <w:rPr>
                <w:rFonts w:cs="Arial"/>
              </w:rPr>
            </w:pPr>
            <w:r w:rsidRPr="007E0B31">
              <w:rPr>
                <w:rFonts w:cs="Arial"/>
              </w:rPr>
              <w:t>National Electricity Transmission System Operator Area</w:t>
            </w:r>
          </w:p>
        </w:tc>
        <w:tc>
          <w:tcPr>
            <w:tcW w:w="7221" w:type="dxa"/>
          </w:tcPr>
          <w:p w14:paraId="2CFEDB7F" w14:textId="7B04A088" w:rsidR="00F81D7C" w:rsidRPr="007E0B31" w:rsidRDefault="00C01989">
            <w:pPr>
              <w:pStyle w:val="TableArial11"/>
              <w:rPr>
                <w:rFonts w:cs="Arial"/>
              </w:rPr>
            </w:pPr>
            <w:r>
              <w:rPr>
                <w:rFonts w:cs="Arial"/>
              </w:rPr>
              <w:t>M</w:t>
            </w:r>
            <w:r w:rsidR="3EB8F7DC" w:rsidRPr="38E6A229">
              <w:rPr>
                <w:rFonts w:cs="Arial"/>
              </w:rPr>
              <w:t xml:space="preserve">eans the area by that name as set out in the terms of the </w:t>
            </w:r>
            <w:r w:rsidR="3EB8F7DC" w:rsidRPr="38E6A229">
              <w:rPr>
                <w:rFonts w:cs="Arial"/>
                <w:b/>
                <w:bCs/>
              </w:rPr>
              <w:t>ESO Licence.</w:t>
            </w:r>
          </w:p>
        </w:tc>
      </w:tr>
      <w:tr w:rsidR="00F81D7C" w:rsidRPr="007E0B31" w14:paraId="55416822" w14:textId="77777777" w:rsidTr="00CF5EC1">
        <w:trPr>
          <w:cantSplit/>
        </w:trPr>
        <w:tc>
          <w:tcPr>
            <w:tcW w:w="2297" w:type="dxa"/>
          </w:tcPr>
          <w:p w14:paraId="0FB9F23B" w14:textId="77777777" w:rsidR="00F81D7C" w:rsidRPr="007E0B31" w:rsidRDefault="00F81D7C" w:rsidP="00F81D7C">
            <w:pPr>
              <w:pStyle w:val="Arial11Bold"/>
              <w:rPr>
                <w:rFonts w:cs="Arial"/>
              </w:rPr>
            </w:pPr>
            <w:r w:rsidRPr="007E0B31">
              <w:rPr>
                <w:rFonts w:cs="Arial"/>
              </w:rPr>
              <w:t>National Electricity Transmission System Study Network Data File</w:t>
            </w:r>
          </w:p>
        </w:tc>
        <w:tc>
          <w:tcPr>
            <w:tcW w:w="7221" w:type="dxa"/>
          </w:tcPr>
          <w:p w14:paraId="6B8E82EB" w14:textId="1125D6F8" w:rsidR="00F81D7C" w:rsidRPr="007E0B31" w:rsidRDefault="00F81D7C" w:rsidP="00F81D7C">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F81D7C" w:rsidRPr="007E0B31" w14:paraId="59CB3966" w14:textId="77777777" w:rsidTr="00CF5EC1">
        <w:trPr>
          <w:cantSplit/>
        </w:trPr>
        <w:tc>
          <w:tcPr>
            <w:tcW w:w="2297" w:type="dxa"/>
          </w:tcPr>
          <w:p w14:paraId="4944B672" w14:textId="77777777" w:rsidR="00F81D7C" w:rsidRPr="007E0B31" w:rsidRDefault="00F81D7C" w:rsidP="00F81D7C">
            <w:pPr>
              <w:pStyle w:val="Arial11Bold"/>
              <w:rPr>
                <w:rFonts w:cs="Arial"/>
              </w:rPr>
            </w:pPr>
            <w:r w:rsidRPr="007E0B31">
              <w:rPr>
                <w:rFonts w:cs="Arial"/>
              </w:rPr>
              <w:lastRenderedPageBreak/>
              <w:t>National Electricity Transmission System Warning</w:t>
            </w:r>
          </w:p>
        </w:tc>
        <w:tc>
          <w:tcPr>
            <w:tcW w:w="7221" w:type="dxa"/>
          </w:tcPr>
          <w:p w14:paraId="6C1801F0" w14:textId="3FBAE0F4" w:rsidR="00F81D7C" w:rsidRPr="007E0B31" w:rsidRDefault="00F81D7C" w:rsidP="00F81D7C">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w:t>
            </w:r>
            <w:proofErr w:type="gramStart"/>
            <w:r w:rsidRPr="007E0B31">
              <w:rPr>
                <w:rFonts w:cs="Arial"/>
              </w:rPr>
              <w:t>reductions;</w:t>
            </w:r>
            <w:proofErr w:type="gramEnd"/>
            <w:r w:rsidRPr="007E0B31">
              <w:rPr>
                <w:rFonts w:cs="Arial"/>
              </w:rPr>
              <w:t xml:space="preserve"> </w:t>
            </w:r>
          </w:p>
          <w:p w14:paraId="13767C7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inform of the applicable </w:t>
            </w:r>
            <w:proofErr w:type="gramStart"/>
            <w:r w:rsidRPr="007E0B31">
              <w:rPr>
                <w:rFonts w:cs="Arial"/>
              </w:rPr>
              <w:t>period;</w:t>
            </w:r>
            <w:proofErr w:type="gramEnd"/>
          </w:p>
          <w:p w14:paraId="4392D733"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F81D7C" w:rsidRPr="007E0B31" w14:paraId="01E8D3C9" w14:textId="77777777" w:rsidTr="00CF5EC1">
        <w:trPr>
          <w:cantSplit/>
        </w:trPr>
        <w:tc>
          <w:tcPr>
            <w:tcW w:w="2297" w:type="dxa"/>
          </w:tcPr>
          <w:p w14:paraId="6465F3EA" w14:textId="77777777" w:rsidR="00F81D7C" w:rsidRPr="007E0B31" w:rsidRDefault="00F81D7C" w:rsidP="00F81D7C">
            <w:pPr>
              <w:pStyle w:val="Arial11Bold"/>
              <w:rPr>
                <w:rFonts w:cs="Arial"/>
              </w:rPr>
            </w:pPr>
            <w:r w:rsidRPr="007E0B31">
              <w:rPr>
                <w:rFonts w:cs="Arial"/>
              </w:rPr>
              <w:t xml:space="preserve">National Electricity Transmission System Warning - Demand Control Imminent </w:t>
            </w:r>
          </w:p>
        </w:tc>
        <w:tc>
          <w:tcPr>
            <w:tcW w:w="7221" w:type="dxa"/>
          </w:tcPr>
          <w:p w14:paraId="364B4D7F" w14:textId="1DE41AB1"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F81D7C" w:rsidRPr="007E0B31" w14:paraId="5619AA14" w14:textId="77777777" w:rsidTr="00CF5EC1">
        <w:trPr>
          <w:cantSplit/>
        </w:trPr>
        <w:tc>
          <w:tcPr>
            <w:tcW w:w="2297" w:type="dxa"/>
          </w:tcPr>
          <w:p w14:paraId="32EB5FAD" w14:textId="77777777" w:rsidR="00F81D7C" w:rsidRPr="007E0B31" w:rsidRDefault="00F81D7C" w:rsidP="00F81D7C">
            <w:pPr>
              <w:pStyle w:val="Arial11Bold"/>
              <w:rPr>
                <w:rFonts w:cs="Arial"/>
              </w:rPr>
            </w:pPr>
            <w:r w:rsidRPr="007E0B31">
              <w:rPr>
                <w:rFonts w:cs="Arial"/>
              </w:rPr>
              <w:t>National Electricity Transmission System Warning - Electricity Margin Notice</w:t>
            </w:r>
          </w:p>
        </w:tc>
        <w:tc>
          <w:tcPr>
            <w:tcW w:w="7221" w:type="dxa"/>
          </w:tcPr>
          <w:p w14:paraId="0AC22BDE" w14:textId="108F5E71" w:rsidR="00F81D7C" w:rsidRPr="007E0B31" w:rsidRDefault="00F81D7C" w:rsidP="00F81D7C">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F81D7C" w:rsidRPr="00333F56" w14:paraId="63F60E1D" w14:textId="77777777" w:rsidTr="00CF5EC1">
        <w:trPr>
          <w:cantSplit/>
        </w:trPr>
        <w:tc>
          <w:tcPr>
            <w:tcW w:w="2297"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F81D7C" w:rsidRPr="00333F56" w:rsidRDefault="00F81D7C" w:rsidP="00F81D7C">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F81D7C" w:rsidRPr="00333F5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F81D7C" w:rsidRPr="007E0B31" w14:paraId="799F5D77" w14:textId="77777777" w:rsidTr="00CF5EC1">
        <w:trPr>
          <w:cantSplit/>
        </w:trPr>
        <w:tc>
          <w:tcPr>
            <w:tcW w:w="2297" w:type="dxa"/>
          </w:tcPr>
          <w:p w14:paraId="77FD5C8F" w14:textId="77777777" w:rsidR="00F81D7C" w:rsidRPr="007E0B31" w:rsidRDefault="00F81D7C" w:rsidP="00F81D7C">
            <w:pPr>
              <w:pStyle w:val="Arial11Bold"/>
              <w:rPr>
                <w:rFonts w:cs="Arial"/>
              </w:rPr>
            </w:pPr>
            <w:r w:rsidRPr="007E0B31">
              <w:rPr>
                <w:rFonts w:cs="Arial"/>
              </w:rPr>
              <w:t xml:space="preserve">National Electricity Transmission System Warning - High Risk of Demand Reduction </w:t>
            </w:r>
          </w:p>
        </w:tc>
        <w:tc>
          <w:tcPr>
            <w:tcW w:w="7221" w:type="dxa"/>
          </w:tcPr>
          <w:p w14:paraId="4DD4D940" w14:textId="77777777"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F81D7C" w:rsidRPr="005C32A6" w14:paraId="11604B47" w14:textId="77777777" w:rsidTr="00CF5EC1">
        <w:trPr>
          <w:cantSplit/>
        </w:trPr>
        <w:tc>
          <w:tcPr>
            <w:tcW w:w="2297"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F81D7C" w:rsidRPr="005C32A6" w:rsidRDefault="00F81D7C" w:rsidP="00F81D7C">
            <w:pPr>
              <w:pStyle w:val="Arial11Bold"/>
              <w:rPr>
                <w:rFonts w:cs="Arial"/>
              </w:rPr>
            </w:pPr>
            <w:r w:rsidRPr="56193979">
              <w:rPr>
                <w:rFonts w:cs="Arial"/>
              </w:rPr>
              <w:t>National Electricity Transmission System Warning - High Risk of Embedded Generation Reduction  </w:t>
            </w:r>
          </w:p>
        </w:tc>
        <w:tc>
          <w:tcPr>
            <w:tcW w:w="7221"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F81D7C" w:rsidRPr="005C32A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F81D7C" w:rsidRPr="007E0B31" w14:paraId="363916FF" w14:textId="77777777" w:rsidTr="00CF5EC1">
        <w:trPr>
          <w:cantSplit/>
        </w:trPr>
        <w:tc>
          <w:tcPr>
            <w:tcW w:w="2297" w:type="dxa"/>
          </w:tcPr>
          <w:p w14:paraId="79FD6F69" w14:textId="291AFEB3" w:rsidR="00F81D7C" w:rsidRPr="00F82697" w:rsidRDefault="00F81D7C" w:rsidP="00F81D7C">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F81D7C" w:rsidRPr="007E0B31" w:rsidRDefault="00F81D7C" w:rsidP="00F81D7C">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7221" w:type="dxa"/>
          </w:tcPr>
          <w:p w14:paraId="06AD022C" w14:textId="0A6972F0" w:rsidR="00F81D7C" w:rsidRPr="007E0B31" w:rsidRDefault="00F81D7C" w:rsidP="00F81D7C">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F81D7C" w:rsidRPr="007E0B31" w14:paraId="54897286" w14:textId="77777777" w:rsidTr="00CF5EC1">
        <w:trPr>
          <w:cantSplit/>
        </w:trPr>
        <w:tc>
          <w:tcPr>
            <w:tcW w:w="2297" w:type="dxa"/>
          </w:tcPr>
          <w:p w14:paraId="319EB794" w14:textId="77777777" w:rsidR="00F81D7C" w:rsidRPr="007E0B31" w:rsidRDefault="00F81D7C" w:rsidP="00F81D7C">
            <w:pPr>
              <w:pStyle w:val="Arial11Bold"/>
              <w:rPr>
                <w:rFonts w:cs="Arial"/>
              </w:rPr>
            </w:pPr>
            <w:r w:rsidRPr="007E0B31">
              <w:rPr>
                <w:rFonts w:cs="Arial"/>
              </w:rPr>
              <w:t>National Electricity Transmission System Warning - Risk of System Disturbance</w:t>
            </w:r>
          </w:p>
        </w:tc>
        <w:tc>
          <w:tcPr>
            <w:tcW w:w="7221" w:type="dxa"/>
          </w:tcPr>
          <w:p w14:paraId="30F57B56" w14:textId="6726D14B"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F81D7C" w:rsidRPr="007E0B31" w14:paraId="41B7C8BE" w14:textId="77777777" w:rsidTr="00CF5EC1">
        <w:trPr>
          <w:cantSplit/>
        </w:trPr>
        <w:tc>
          <w:tcPr>
            <w:tcW w:w="2297" w:type="dxa"/>
          </w:tcPr>
          <w:p w14:paraId="6202E479" w14:textId="7629FE16" w:rsidR="00F81D7C" w:rsidRPr="007E0B31" w:rsidRDefault="00F81D7C" w:rsidP="00F81D7C">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7221" w:type="dxa"/>
          </w:tcPr>
          <w:p w14:paraId="2403D2B9" w14:textId="20C8455E" w:rsidR="00F81D7C" w:rsidRPr="007E0B31" w:rsidRDefault="00F81D7C" w:rsidP="00F81D7C">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06122C" w14:paraId="1E7B1355" w14:textId="77777777" w:rsidTr="00CF5EC1">
        <w:trPr>
          <w:cantSplit/>
          <w:trHeight w:val="300"/>
        </w:trPr>
        <w:tc>
          <w:tcPr>
            <w:tcW w:w="2297" w:type="dxa"/>
          </w:tcPr>
          <w:p w14:paraId="47723749" w14:textId="1AEEBE51" w:rsidR="48499DA7" w:rsidRDefault="48499DA7" w:rsidP="004E64E8">
            <w:pPr>
              <w:pStyle w:val="Arial11Bold"/>
              <w:rPr>
                <w:rFonts w:cs="Arial"/>
              </w:rPr>
            </w:pPr>
            <w:r w:rsidRPr="38E6A229">
              <w:rPr>
                <w:rFonts w:cs="Arial"/>
              </w:rPr>
              <w:t>National Energy System Operator or NESO</w:t>
            </w:r>
          </w:p>
        </w:tc>
        <w:tc>
          <w:tcPr>
            <w:tcW w:w="7221" w:type="dxa"/>
          </w:tcPr>
          <w:p w14:paraId="69C47B60" w14:textId="6E6B8941" w:rsidR="48499DA7" w:rsidRDefault="48499DA7" w:rsidP="004E64E8">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4E5423DD" w:rsidRPr="38E6A229">
              <w:rPr>
                <w:rFonts w:cs="Arial"/>
                <w:b/>
                <w:bCs/>
              </w:rPr>
              <w:t>.</w:t>
            </w:r>
          </w:p>
        </w:tc>
      </w:tr>
      <w:tr w:rsidR="00F81D7C" w:rsidRPr="007E0B31" w14:paraId="063EB174" w14:textId="77777777" w:rsidTr="00CF5EC1">
        <w:trPr>
          <w:cantSplit/>
        </w:trPr>
        <w:tc>
          <w:tcPr>
            <w:tcW w:w="2297" w:type="dxa"/>
          </w:tcPr>
          <w:p w14:paraId="37FB682E" w14:textId="77777777" w:rsidR="00F81D7C" w:rsidRPr="007E0B31" w:rsidRDefault="00F81D7C" w:rsidP="00F81D7C">
            <w:pPr>
              <w:pStyle w:val="Arial11Bold"/>
              <w:rPr>
                <w:rFonts w:cs="Arial"/>
              </w:rPr>
            </w:pPr>
            <w:r w:rsidRPr="007E0B31">
              <w:rPr>
                <w:rFonts w:cs="Arial"/>
              </w:rPr>
              <w:lastRenderedPageBreak/>
              <w:t>Network Data</w:t>
            </w:r>
          </w:p>
        </w:tc>
        <w:tc>
          <w:tcPr>
            <w:tcW w:w="7221" w:type="dxa"/>
          </w:tcPr>
          <w:p w14:paraId="42D87CF6" w14:textId="57380595" w:rsidR="00F81D7C" w:rsidRPr="007E0B31" w:rsidRDefault="00F81D7C" w:rsidP="00F81D7C">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F81D7C" w:rsidRPr="007E0B31" w14:paraId="5CCE23CF" w14:textId="77777777" w:rsidTr="00CF5EC1">
        <w:trPr>
          <w:cantSplit/>
        </w:trPr>
        <w:tc>
          <w:tcPr>
            <w:tcW w:w="2297" w:type="dxa"/>
          </w:tcPr>
          <w:p w14:paraId="32A9362E" w14:textId="66E2C1A5" w:rsidR="00F81D7C" w:rsidRPr="00012DF8" w:rsidRDefault="00F81D7C" w:rsidP="00F81D7C">
            <w:pPr>
              <w:pStyle w:val="Arial11Bold"/>
              <w:rPr>
                <w:rFonts w:cs="Arial"/>
              </w:rPr>
            </w:pPr>
            <w:r w:rsidRPr="002510FF">
              <w:rPr>
                <w:rFonts w:cs="Arial"/>
              </w:rPr>
              <w:t>Network Frequency Perturbation Plot</w:t>
            </w:r>
          </w:p>
        </w:tc>
        <w:tc>
          <w:tcPr>
            <w:tcW w:w="7221" w:type="dxa"/>
          </w:tcPr>
          <w:p w14:paraId="242BB7C1" w14:textId="77777777" w:rsidR="00F81D7C" w:rsidRPr="002510FF" w:rsidRDefault="00F81D7C" w:rsidP="00F81D7C">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F81D7C" w:rsidRPr="002510FF" w:rsidRDefault="00F81D7C" w:rsidP="00F81D7C">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F81D7C" w:rsidRPr="002510FF" w:rsidRDefault="00F81D7C" w:rsidP="00F81D7C">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F81D7C" w:rsidRPr="00012DF8" w:rsidRDefault="00F81D7C" w:rsidP="00F81D7C">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F81D7C" w:rsidRPr="007E0B31" w14:paraId="110E5A97" w14:textId="77777777" w:rsidTr="00CF5EC1">
        <w:trPr>
          <w:cantSplit/>
        </w:trPr>
        <w:tc>
          <w:tcPr>
            <w:tcW w:w="2297" w:type="dxa"/>
          </w:tcPr>
          <w:p w14:paraId="470DA843" w14:textId="771D09CC" w:rsidR="00F81D7C" w:rsidRPr="00AE104B" w:rsidRDefault="00F81D7C" w:rsidP="00F81D7C">
            <w:pPr>
              <w:pStyle w:val="Arial11Bold"/>
              <w:rPr>
                <w:rFonts w:cs="Arial"/>
              </w:rPr>
            </w:pPr>
            <w:r w:rsidRPr="00AE104B">
              <w:rPr>
                <w:rFonts w:cs="Arial"/>
              </w:rPr>
              <w:t>Network Gas Supply Emergency</w:t>
            </w:r>
          </w:p>
        </w:tc>
        <w:tc>
          <w:tcPr>
            <w:tcW w:w="7221" w:type="dxa"/>
          </w:tcPr>
          <w:p w14:paraId="71FCF9F7" w14:textId="300DD61D" w:rsidR="00F81D7C" w:rsidRPr="00AE104B" w:rsidRDefault="00F81D7C" w:rsidP="00F81D7C">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F81D7C" w:rsidRPr="007E0B31" w14:paraId="50F13394" w14:textId="77777777" w:rsidTr="00CF5EC1">
        <w:trPr>
          <w:cantSplit/>
        </w:trPr>
        <w:tc>
          <w:tcPr>
            <w:tcW w:w="2297" w:type="dxa"/>
          </w:tcPr>
          <w:p w14:paraId="2E2A5894" w14:textId="77777777" w:rsidR="00F81D7C" w:rsidRPr="007E0B31" w:rsidRDefault="00F81D7C" w:rsidP="00F81D7C">
            <w:pPr>
              <w:pStyle w:val="Arial11Bold"/>
              <w:rPr>
                <w:rFonts w:cs="Arial"/>
              </w:rPr>
            </w:pPr>
            <w:r w:rsidRPr="007E0B31">
              <w:rPr>
                <w:rFonts w:cs="Arial"/>
              </w:rPr>
              <w:t>Network Operator</w:t>
            </w:r>
          </w:p>
        </w:tc>
        <w:tc>
          <w:tcPr>
            <w:tcW w:w="7221" w:type="dxa"/>
          </w:tcPr>
          <w:p w14:paraId="2994EA67" w14:textId="77777777" w:rsidR="00F81D7C" w:rsidRPr="007E0B31" w:rsidRDefault="00F81D7C" w:rsidP="00F81D7C">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F81D7C" w:rsidRPr="007E0B31" w14:paraId="7261B1B3" w14:textId="77777777" w:rsidTr="00CF5EC1">
        <w:trPr>
          <w:cantSplit/>
        </w:trPr>
        <w:tc>
          <w:tcPr>
            <w:tcW w:w="2297" w:type="dxa"/>
          </w:tcPr>
          <w:p w14:paraId="6140C6D1" w14:textId="78E67F2C" w:rsidR="00F81D7C" w:rsidRPr="00803955" w:rsidRDefault="00F81D7C" w:rsidP="00F81D7C">
            <w:pPr>
              <w:pStyle w:val="Arial11Bold"/>
              <w:rPr>
                <w:rFonts w:cs="Arial"/>
              </w:rPr>
            </w:pPr>
            <w:r w:rsidRPr="00803955">
              <w:rPr>
                <w:rFonts w:cs="Arial"/>
              </w:rPr>
              <w:t>NGET</w:t>
            </w:r>
          </w:p>
        </w:tc>
        <w:tc>
          <w:tcPr>
            <w:tcW w:w="7221" w:type="dxa"/>
          </w:tcPr>
          <w:p w14:paraId="0D182575" w14:textId="7BBDF97A" w:rsidR="00F81D7C" w:rsidRPr="007E0B31" w:rsidRDefault="00F81D7C" w:rsidP="00F81D7C">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F81D7C" w:rsidRPr="007E0B31" w14:paraId="604B5261" w14:textId="77777777" w:rsidTr="00CF5EC1">
        <w:trPr>
          <w:cantSplit/>
        </w:trPr>
        <w:tc>
          <w:tcPr>
            <w:tcW w:w="2297" w:type="dxa"/>
          </w:tcPr>
          <w:p w14:paraId="2623F54E" w14:textId="01991352" w:rsidR="00F81D7C" w:rsidRPr="00D0602D" w:rsidRDefault="00F81D7C" w:rsidP="00F81D7C">
            <w:pPr>
              <w:pStyle w:val="Arial11Bold"/>
              <w:rPr>
                <w:rFonts w:cs="Arial"/>
              </w:rPr>
            </w:pPr>
            <w:r w:rsidRPr="002510FF">
              <w:rPr>
                <w:rFonts w:cs="Arial"/>
              </w:rPr>
              <w:t>Nichols Chart</w:t>
            </w:r>
          </w:p>
        </w:tc>
        <w:tc>
          <w:tcPr>
            <w:tcW w:w="7221" w:type="dxa"/>
          </w:tcPr>
          <w:p w14:paraId="4C86893A" w14:textId="422AF3BB" w:rsidR="00F81D7C" w:rsidRPr="00D0602D"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F81D7C" w:rsidRPr="007E0B31" w14:paraId="7E70E3CF" w14:textId="77777777" w:rsidTr="00CF5EC1">
        <w:trPr>
          <w:cantSplit/>
        </w:trPr>
        <w:tc>
          <w:tcPr>
            <w:tcW w:w="2297" w:type="dxa"/>
          </w:tcPr>
          <w:p w14:paraId="5C3F33DF" w14:textId="77777777" w:rsidR="00F81D7C" w:rsidRPr="007E0B31" w:rsidRDefault="00F81D7C" w:rsidP="00F81D7C">
            <w:pPr>
              <w:pStyle w:val="Arial11Bold"/>
              <w:rPr>
                <w:rFonts w:cs="Arial"/>
              </w:rPr>
            </w:pPr>
            <w:r w:rsidRPr="007E0B31">
              <w:rPr>
                <w:rFonts w:cs="Arial"/>
              </w:rPr>
              <w:t>No-Load Field Voltage</w:t>
            </w:r>
          </w:p>
        </w:tc>
        <w:tc>
          <w:tcPr>
            <w:tcW w:w="7221" w:type="dxa"/>
          </w:tcPr>
          <w:p w14:paraId="7FB5D9C9" w14:textId="77777777"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F81D7C" w:rsidRPr="007E0B31" w14:paraId="31E3CC2E" w14:textId="77777777" w:rsidTr="00CF5EC1">
        <w:trPr>
          <w:cantSplit/>
        </w:trPr>
        <w:tc>
          <w:tcPr>
            <w:tcW w:w="2297" w:type="dxa"/>
          </w:tcPr>
          <w:p w14:paraId="4BE07CB3" w14:textId="77777777" w:rsidR="00F81D7C" w:rsidRPr="007E0B31" w:rsidRDefault="00F81D7C" w:rsidP="00F81D7C">
            <w:pPr>
              <w:pStyle w:val="Arial11Bold"/>
              <w:rPr>
                <w:rFonts w:cs="Arial"/>
              </w:rPr>
            </w:pPr>
            <w:r w:rsidRPr="007E0B31">
              <w:rPr>
                <w:rFonts w:cs="Arial"/>
              </w:rPr>
              <w:t>No System Connection</w:t>
            </w:r>
          </w:p>
        </w:tc>
        <w:tc>
          <w:tcPr>
            <w:tcW w:w="7221" w:type="dxa"/>
          </w:tcPr>
          <w:p w14:paraId="7E1CCCA5" w14:textId="77777777" w:rsidR="00F81D7C" w:rsidRPr="007E0B31" w:rsidRDefault="00F81D7C" w:rsidP="00F81D7C">
            <w:pPr>
              <w:pStyle w:val="TableArial11"/>
              <w:rPr>
                <w:rFonts w:cs="Arial"/>
              </w:rPr>
            </w:pPr>
            <w:r w:rsidRPr="007E0B31">
              <w:rPr>
                <w:rFonts w:cs="Arial"/>
              </w:rPr>
              <w:t>As defined in OC8A.1.6.2 and OC8B.1.7.2</w:t>
            </w:r>
            <w:r>
              <w:rPr>
                <w:rFonts w:cs="Arial"/>
              </w:rPr>
              <w:t>.</w:t>
            </w:r>
          </w:p>
        </w:tc>
      </w:tr>
      <w:tr w:rsidR="00F81D7C" w:rsidRPr="007E0B31" w14:paraId="19692180" w14:textId="77777777" w:rsidTr="00CF5EC1">
        <w:trPr>
          <w:cantSplit/>
        </w:trPr>
        <w:tc>
          <w:tcPr>
            <w:tcW w:w="2297" w:type="dxa"/>
          </w:tcPr>
          <w:p w14:paraId="7BE22D98" w14:textId="3A2FC6EB" w:rsidR="00F81D7C" w:rsidRPr="00BC445E" w:rsidRDefault="00F81D7C" w:rsidP="00F81D7C">
            <w:pPr>
              <w:pStyle w:val="Arial11Bold"/>
              <w:rPr>
                <w:rFonts w:cs="Arial"/>
              </w:rPr>
            </w:pPr>
            <w:r w:rsidRPr="002510FF">
              <w:rPr>
                <w:rFonts w:cs="Arial"/>
              </w:rPr>
              <w:t>Non-CUSC Party</w:t>
            </w:r>
          </w:p>
        </w:tc>
        <w:tc>
          <w:tcPr>
            <w:tcW w:w="7221" w:type="dxa"/>
          </w:tcPr>
          <w:p w14:paraId="2EFC201F" w14:textId="55EEFEE9" w:rsidR="00F81D7C" w:rsidRPr="00BC445E" w:rsidRDefault="00F81D7C" w:rsidP="00F81D7C">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F81D7C" w:rsidRPr="007E0B31" w14:paraId="1B3105BA" w14:textId="77777777" w:rsidTr="00CF5EC1">
        <w:trPr>
          <w:cantSplit/>
        </w:trPr>
        <w:tc>
          <w:tcPr>
            <w:tcW w:w="2297" w:type="dxa"/>
          </w:tcPr>
          <w:p w14:paraId="1DED6A82" w14:textId="76D91D6B" w:rsidR="00F81D7C" w:rsidRPr="00DD7E1A" w:rsidRDefault="00F81D7C" w:rsidP="00F81D7C">
            <w:pPr>
              <w:pStyle w:val="Arial11Bold"/>
              <w:rPr>
                <w:rFonts w:cs="Arial"/>
                <w:szCs w:val="22"/>
              </w:rPr>
            </w:pPr>
            <w:r w:rsidRPr="00DB341C">
              <w:rPr>
                <w:rFonts w:cs="Arial"/>
              </w:rPr>
              <w:t>Non-Synchronous Electricity Storage Module</w:t>
            </w:r>
          </w:p>
        </w:tc>
        <w:tc>
          <w:tcPr>
            <w:tcW w:w="7221" w:type="dxa"/>
          </w:tcPr>
          <w:p w14:paraId="381BBD11" w14:textId="03B1FEAF" w:rsidR="00F81D7C" w:rsidRPr="00DD7E1A" w:rsidRDefault="00F81D7C" w:rsidP="00F81D7C">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F81D7C" w:rsidRPr="007E0B31" w14:paraId="59C66FC2" w14:textId="77777777" w:rsidTr="00CF5EC1">
        <w:trPr>
          <w:cantSplit/>
        </w:trPr>
        <w:tc>
          <w:tcPr>
            <w:tcW w:w="2297" w:type="dxa"/>
          </w:tcPr>
          <w:p w14:paraId="42528E88" w14:textId="2432B8B1" w:rsidR="00F81D7C" w:rsidRPr="00DD7E1A" w:rsidRDefault="00F81D7C" w:rsidP="00F81D7C">
            <w:pPr>
              <w:pStyle w:val="Arial11Bold"/>
              <w:rPr>
                <w:rFonts w:cs="Arial"/>
              </w:rPr>
            </w:pPr>
            <w:r w:rsidRPr="00DD7E1A">
              <w:rPr>
                <w:rFonts w:cs="Arial"/>
                <w:szCs w:val="22"/>
              </w:rPr>
              <w:t>Notification of User’s Intention to Operate</w:t>
            </w:r>
          </w:p>
        </w:tc>
        <w:tc>
          <w:tcPr>
            <w:tcW w:w="7221" w:type="dxa"/>
          </w:tcPr>
          <w:p w14:paraId="7432BE96" w14:textId="11A89A65" w:rsidR="00F81D7C" w:rsidRPr="00DD7E1A" w:rsidRDefault="00F81D7C" w:rsidP="00F81D7C">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F81D7C" w:rsidRPr="007E0B31" w14:paraId="31537B23" w14:textId="77777777" w:rsidTr="00CF5EC1">
        <w:trPr>
          <w:cantSplit/>
        </w:trPr>
        <w:tc>
          <w:tcPr>
            <w:tcW w:w="2297" w:type="dxa"/>
          </w:tcPr>
          <w:p w14:paraId="0B1CCC78" w14:textId="675E426A" w:rsidR="00F81D7C" w:rsidRPr="007E0B31" w:rsidRDefault="00F81D7C" w:rsidP="00F81D7C">
            <w:pPr>
              <w:pStyle w:val="Arial11Bold"/>
              <w:rPr>
                <w:rFonts w:cs="Arial"/>
              </w:rPr>
            </w:pPr>
            <w:bookmarkStart w:id="51" w:name="_DV_C45"/>
            <w:r w:rsidRPr="007E0B31">
              <w:rPr>
                <w:rFonts w:cs="Arial"/>
              </w:rPr>
              <w:lastRenderedPageBreak/>
              <w:t>Notification of User’s Intention to Synchronise</w:t>
            </w:r>
            <w:bookmarkEnd w:id="51"/>
          </w:p>
        </w:tc>
        <w:tc>
          <w:tcPr>
            <w:tcW w:w="7221" w:type="dxa"/>
          </w:tcPr>
          <w:p w14:paraId="6ADCBD35" w14:textId="0DA3F6C9" w:rsidR="00F81D7C" w:rsidRPr="007E0B31" w:rsidRDefault="00F81D7C" w:rsidP="00F81D7C">
            <w:pPr>
              <w:pStyle w:val="TableArial11"/>
              <w:rPr>
                <w:rFonts w:cs="Arial"/>
              </w:rPr>
            </w:pPr>
            <w:bookmarkStart w:id="52"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52"/>
          </w:p>
        </w:tc>
      </w:tr>
      <w:tr w:rsidR="00F81D7C" w:rsidRPr="007E0B31" w14:paraId="6F3AAFE1" w14:textId="77777777" w:rsidTr="00CF5EC1">
        <w:trPr>
          <w:cantSplit/>
        </w:trPr>
        <w:tc>
          <w:tcPr>
            <w:tcW w:w="2297" w:type="dxa"/>
          </w:tcPr>
          <w:p w14:paraId="03F8CDD9" w14:textId="77777777" w:rsidR="00F81D7C" w:rsidRPr="00DD7E1A" w:rsidRDefault="00F81D7C" w:rsidP="00F81D7C">
            <w:pPr>
              <w:pStyle w:val="Arial11Bold"/>
              <w:rPr>
                <w:rFonts w:cs="Arial"/>
                <w:szCs w:val="22"/>
              </w:rPr>
            </w:pPr>
            <w:r w:rsidRPr="00B11B83">
              <w:t xml:space="preserve">Non-Controllable Electricity Storage Equipment </w:t>
            </w:r>
          </w:p>
        </w:tc>
        <w:tc>
          <w:tcPr>
            <w:tcW w:w="7221" w:type="dxa"/>
          </w:tcPr>
          <w:p w14:paraId="7AFDA1F2" w14:textId="77777777" w:rsidR="00F81D7C" w:rsidRPr="00DD7E1A" w:rsidRDefault="00F81D7C" w:rsidP="00F81D7C">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F81D7C" w:rsidRPr="007E0B31" w14:paraId="6BE07DD9" w14:textId="77777777" w:rsidTr="00CF5EC1">
        <w:trPr>
          <w:cantSplit/>
        </w:trPr>
        <w:tc>
          <w:tcPr>
            <w:tcW w:w="2297" w:type="dxa"/>
          </w:tcPr>
          <w:p w14:paraId="768646E5" w14:textId="36D40080" w:rsidR="00F81D7C" w:rsidRPr="00DD7E1A" w:rsidRDefault="00F81D7C" w:rsidP="00F81D7C">
            <w:pPr>
              <w:pStyle w:val="Arial11Bold"/>
              <w:rPr>
                <w:rFonts w:cs="Arial"/>
              </w:rPr>
            </w:pPr>
            <w:r w:rsidRPr="00DD7E1A">
              <w:rPr>
                <w:rFonts w:cs="Arial"/>
                <w:szCs w:val="22"/>
              </w:rPr>
              <w:t>Non-Dynamic Frequency Response Service</w:t>
            </w:r>
          </w:p>
        </w:tc>
        <w:tc>
          <w:tcPr>
            <w:tcW w:w="7221" w:type="dxa"/>
          </w:tcPr>
          <w:p w14:paraId="185ABBBA" w14:textId="1A0ABCC4" w:rsidR="00F81D7C" w:rsidRPr="00DD7E1A" w:rsidRDefault="00F81D7C" w:rsidP="00F81D7C">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F81D7C" w:rsidRPr="007E0B31" w14:paraId="73951D04" w14:textId="77777777" w:rsidTr="00CF5EC1">
        <w:trPr>
          <w:cantSplit/>
        </w:trPr>
        <w:tc>
          <w:tcPr>
            <w:tcW w:w="2297" w:type="dxa"/>
          </w:tcPr>
          <w:p w14:paraId="6AA7C24E" w14:textId="77777777" w:rsidR="00F81D7C" w:rsidRPr="007E0B31" w:rsidRDefault="00F81D7C" w:rsidP="00F81D7C">
            <w:pPr>
              <w:pStyle w:val="Arial11Bold"/>
              <w:rPr>
                <w:rFonts w:cs="Arial"/>
              </w:rPr>
            </w:pPr>
            <w:r w:rsidRPr="007E0B31">
              <w:rPr>
                <w:rFonts w:cs="Arial"/>
              </w:rPr>
              <w:t>Non-Embedded Customer</w:t>
            </w:r>
          </w:p>
        </w:tc>
        <w:tc>
          <w:tcPr>
            <w:tcW w:w="7221" w:type="dxa"/>
          </w:tcPr>
          <w:p w14:paraId="40D62D50" w14:textId="77777777" w:rsidR="00F81D7C" w:rsidRPr="007E0B31" w:rsidRDefault="00F81D7C" w:rsidP="00F81D7C">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F81D7C" w:rsidRPr="007E0B31" w14:paraId="74A5AC4F" w14:textId="77777777" w:rsidTr="00CF5EC1">
        <w:trPr>
          <w:cantSplit/>
        </w:trPr>
        <w:tc>
          <w:tcPr>
            <w:tcW w:w="2297" w:type="dxa"/>
          </w:tcPr>
          <w:p w14:paraId="397A4B64" w14:textId="77777777" w:rsidR="00F81D7C" w:rsidRPr="007E0B31" w:rsidRDefault="00F81D7C" w:rsidP="00F81D7C">
            <w:pPr>
              <w:pStyle w:val="Arial11Bold"/>
              <w:rPr>
                <w:rFonts w:cs="Arial"/>
              </w:rPr>
            </w:pPr>
            <w:r w:rsidRPr="00B61F80">
              <w:t>Non-Synchronous Electricity Storage Module</w:t>
            </w:r>
          </w:p>
        </w:tc>
        <w:tc>
          <w:tcPr>
            <w:tcW w:w="7221" w:type="dxa"/>
          </w:tcPr>
          <w:p w14:paraId="23AB1086" w14:textId="77777777" w:rsidR="00F81D7C" w:rsidRPr="007E0B31" w:rsidRDefault="00F81D7C" w:rsidP="00F81D7C">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F81D7C" w:rsidRPr="007E0B31" w14:paraId="3C739ACC" w14:textId="77777777" w:rsidTr="00CF5EC1">
        <w:trPr>
          <w:cantSplit/>
        </w:trPr>
        <w:tc>
          <w:tcPr>
            <w:tcW w:w="2297" w:type="dxa"/>
          </w:tcPr>
          <w:p w14:paraId="12D0456B" w14:textId="77777777" w:rsidR="00F81D7C" w:rsidRPr="007E0B31" w:rsidRDefault="00F81D7C" w:rsidP="00F81D7C">
            <w:pPr>
              <w:pStyle w:val="Arial11Bold"/>
              <w:rPr>
                <w:rFonts w:cs="Arial"/>
              </w:rPr>
            </w:pPr>
            <w:r>
              <w:t>Non-Synchronous Electricity Storage Unit</w:t>
            </w:r>
          </w:p>
        </w:tc>
        <w:tc>
          <w:tcPr>
            <w:tcW w:w="7221" w:type="dxa"/>
          </w:tcPr>
          <w:p w14:paraId="5B03D0F1" w14:textId="77777777" w:rsidR="00F81D7C" w:rsidRPr="007E0B31" w:rsidRDefault="00F81D7C" w:rsidP="00F81D7C">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F81D7C" w:rsidRPr="007E0B31" w14:paraId="35CF6FC2" w14:textId="77777777" w:rsidTr="00CF5EC1">
        <w:trPr>
          <w:cantSplit/>
        </w:trPr>
        <w:tc>
          <w:tcPr>
            <w:tcW w:w="2297" w:type="dxa"/>
          </w:tcPr>
          <w:p w14:paraId="3A87232E" w14:textId="77777777" w:rsidR="00F81D7C" w:rsidRPr="007E0B31" w:rsidRDefault="00F81D7C" w:rsidP="00F81D7C">
            <w:pPr>
              <w:pStyle w:val="Arial11Bold"/>
              <w:rPr>
                <w:rFonts w:cs="Arial"/>
              </w:rPr>
            </w:pPr>
            <w:r w:rsidRPr="007E0B31">
              <w:rPr>
                <w:rFonts w:cs="Arial"/>
              </w:rPr>
              <w:t>Non-Synchronous Generating Unit</w:t>
            </w:r>
          </w:p>
        </w:tc>
        <w:tc>
          <w:tcPr>
            <w:tcW w:w="7221" w:type="dxa"/>
          </w:tcPr>
          <w:p w14:paraId="6D5D77F2"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F81D7C" w:rsidRPr="007E0B31" w14:paraId="64B4C18C" w14:textId="77777777" w:rsidTr="00CF5EC1">
        <w:trPr>
          <w:cantSplit/>
        </w:trPr>
        <w:tc>
          <w:tcPr>
            <w:tcW w:w="2297" w:type="dxa"/>
          </w:tcPr>
          <w:p w14:paraId="71FF2E3B" w14:textId="77777777" w:rsidR="00F81D7C" w:rsidRPr="007E0B31" w:rsidRDefault="00F81D7C" w:rsidP="00F81D7C">
            <w:pPr>
              <w:pStyle w:val="Arial11Bold"/>
              <w:rPr>
                <w:rFonts w:cs="Arial"/>
              </w:rPr>
            </w:pPr>
            <w:r w:rsidRPr="007E0B31">
              <w:rPr>
                <w:rFonts w:cs="Arial"/>
              </w:rPr>
              <w:t>Normal CCGT Module</w:t>
            </w:r>
          </w:p>
        </w:tc>
        <w:tc>
          <w:tcPr>
            <w:tcW w:w="7221" w:type="dxa"/>
          </w:tcPr>
          <w:p w14:paraId="659D7595" w14:textId="77777777" w:rsidR="00F81D7C" w:rsidRPr="007E0B31" w:rsidRDefault="00F81D7C" w:rsidP="00F81D7C">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F81D7C" w:rsidRPr="007E0B31" w14:paraId="7EBC18BA" w14:textId="77777777" w:rsidTr="00CF5EC1">
        <w:trPr>
          <w:cantSplit/>
        </w:trPr>
        <w:tc>
          <w:tcPr>
            <w:tcW w:w="2297" w:type="dxa"/>
          </w:tcPr>
          <w:p w14:paraId="057211B2" w14:textId="77777777" w:rsidR="00F81D7C" w:rsidRPr="007E0B31" w:rsidRDefault="00F81D7C" w:rsidP="00F81D7C">
            <w:pPr>
              <w:pStyle w:val="Arial11Bold"/>
              <w:rPr>
                <w:rFonts w:cs="Arial"/>
              </w:rPr>
            </w:pPr>
            <w:r w:rsidRPr="007E0B31">
              <w:rPr>
                <w:rFonts w:cs="Arial"/>
              </w:rPr>
              <w:t>Novel Unit</w:t>
            </w:r>
          </w:p>
        </w:tc>
        <w:tc>
          <w:tcPr>
            <w:tcW w:w="7221" w:type="dxa"/>
          </w:tcPr>
          <w:p w14:paraId="041D9A7B" w14:textId="77777777" w:rsidR="00F81D7C" w:rsidRPr="007E0B31" w:rsidRDefault="00F81D7C" w:rsidP="00F81D7C">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F81D7C" w:rsidRPr="007E0B31" w14:paraId="1296A4A5" w14:textId="77777777" w:rsidTr="00CF5EC1">
        <w:trPr>
          <w:cantSplit/>
        </w:trPr>
        <w:tc>
          <w:tcPr>
            <w:tcW w:w="2297" w:type="dxa"/>
          </w:tcPr>
          <w:p w14:paraId="110D92AE" w14:textId="77777777" w:rsidR="00F81D7C" w:rsidRPr="007E0B31" w:rsidRDefault="00F81D7C" w:rsidP="00F81D7C">
            <w:pPr>
              <w:pStyle w:val="Arial11Bold"/>
              <w:rPr>
                <w:rFonts w:cs="Arial"/>
              </w:rPr>
            </w:pPr>
            <w:r w:rsidRPr="007E0B31">
              <w:rPr>
                <w:rFonts w:cs="Arial"/>
              </w:rPr>
              <w:t>OC9 De-synchronised Island Procedure</w:t>
            </w:r>
          </w:p>
        </w:tc>
        <w:tc>
          <w:tcPr>
            <w:tcW w:w="7221" w:type="dxa"/>
          </w:tcPr>
          <w:p w14:paraId="50C0E178" w14:textId="77777777" w:rsidR="00F81D7C" w:rsidRPr="007E0B31" w:rsidRDefault="00F81D7C" w:rsidP="00F81D7C">
            <w:pPr>
              <w:pStyle w:val="TableArial11"/>
              <w:rPr>
                <w:rFonts w:cs="Arial"/>
                <w:b/>
                <w:u w:val="single"/>
              </w:rPr>
            </w:pPr>
            <w:r w:rsidRPr="007E0B31">
              <w:rPr>
                <w:rFonts w:cs="Arial"/>
              </w:rPr>
              <w:t>Has the meaning set out in OC9.5.4.</w:t>
            </w:r>
          </w:p>
        </w:tc>
      </w:tr>
      <w:tr w:rsidR="00F81D7C" w:rsidRPr="007E0B31" w14:paraId="5C71F10A" w14:textId="77777777" w:rsidTr="00CF5EC1">
        <w:trPr>
          <w:cantSplit/>
        </w:trPr>
        <w:tc>
          <w:tcPr>
            <w:tcW w:w="2297" w:type="dxa"/>
          </w:tcPr>
          <w:p w14:paraId="3836FE92" w14:textId="77777777" w:rsidR="00F81D7C" w:rsidRPr="007E0B31" w:rsidRDefault="00F81D7C" w:rsidP="00F81D7C">
            <w:pPr>
              <w:pStyle w:val="Arial11Bold"/>
              <w:rPr>
                <w:rFonts w:cs="Arial"/>
              </w:rPr>
            </w:pPr>
            <w:r w:rsidRPr="007E0B31">
              <w:rPr>
                <w:rFonts w:cs="Arial"/>
              </w:rPr>
              <w:t>Offshore</w:t>
            </w:r>
          </w:p>
        </w:tc>
        <w:tc>
          <w:tcPr>
            <w:tcW w:w="7221" w:type="dxa"/>
          </w:tcPr>
          <w:p w14:paraId="30D0FC75" w14:textId="77777777" w:rsidR="00F81D7C" w:rsidRPr="007E0B31" w:rsidRDefault="00F81D7C" w:rsidP="00F81D7C">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F81D7C" w:rsidRPr="007E0B31" w14:paraId="2FDEEA9F" w14:textId="77777777" w:rsidTr="00CF5EC1">
        <w:trPr>
          <w:cantSplit/>
        </w:trPr>
        <w:tc>
          <w:tcPr>
            <w:tcW w:w="2297" w:type="dxa"/>
          </w:tcPr>
          <w:p w14:paraId="1A38F2FD" w14:textId="77777777" w:rsidR="00F81D7C" w:rsidRPr="007E0B31" w:rsidRDefault="00F81D7C" w:rsidP="00F81D7C">
            <w:pPr>
              <w:pStyle w:val="Arial11Bold"/>
              <w:rPr>
                <w:rFonts w:cs="Arial"/>
                <w:highlight w:val="yellow"/>
              </w:rPr>
            </w:pPr>
            <w:r w:rsidRPr="007E0B31">
              <w:rPr>
                <w:rFonts w:cs="Arial"/>
              </w:rPr>
              <w:t>Offshore DC Converter</w:t>
            </w:r>
          </w:p>
        </w:tc>
        <w:tc>
          <w:tcPr>
            <w:tcW w:w="7221" w:type="dxa"/>
          </w:tcPr>
          <w:p w14:paraId="15CE8C09"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073DD467" w14:textId="77777777" w:rsidTr="00CF5EC1">
        <w:trPr>
          <w:cantSplit/>
        </w:trPr>
        <w:tc>
          <w:tcPr>
            <w:tcW w:w="2297" w:type="dxa"/>
          </w:tcPr>
          <w:p w14:paraId="15DB95D4" w14:textId="77777777" w:rsidR="00F81D7C" w:rsidRPr="007E0B31" w:rsidRDefault="00F81D7C" w:rsidP="00F81D7C">
            <w:pPr>
              <w:pStyle w:val="Arial11Bold"/>
              <w:rPr>
                <w:rFonts w:cs="Arial"/>
                <w:highlight w:val="yellow"/>
              </w:rPr>
            </w:pPr>
            <w:r w:rsidRPr="007E0B31">
              <w:rPr>
                <w:rFonts w:cs="Arial"/>
              </w:rPr>
              <w:t>Offshore HVDC Converter</w:t>
            </w:r>
          </w:p>
        </w:tc>
        <w:tc>
          <w:tcPr>
            <w:tcW w:w="7221" w:type="dxa"/>
          </w:tcPr>
          <w:p w14:paraId="240FA51B"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19F4B6C3" w14:textId="77777777" w:rsidTr="00CF5EC1">
        <w:trPr>
          <w:cantSplit/>
        </w:trPr>
        <w:tc>
          <w:tcPr>
            <w:tcW w:w="2297" w:type="dxa"/>
          </w:tcPr>
          <w:p w14:paraId="6A0A33DB" w14:textId="77777777" w:rsidR="00F81D7C" w:rsidRPr="007E0B31" w:rsidRDefault="00F81D7C" w:rsidP="00F81D7C">
            <w:pPr>
              <w:pStyle w:val="Arial11Bold"/>
              <w:rPr>
                <w:rFonts w:cs="Arial"/>
              </w:rPr>
            </w:pPr>
            <w:r w:rsidRPr="007E0B31">
              <w:rPr>
                <w:rFonts w:cs="Arial"/>
              </w:rPr>
              <w:lastRenderedPageBreak/>
              <w:t>Offshore Development Information Statement</w:t>
            </w:r>
          </w:p>
        </w:tc>
        <w:tc>
          <w:tcPr>
            <w:tcW w:w="7221" w:type="dxa"/>
          </w:tcPr>
          <w:p w14:paraId="24743A7E" w14:textId="69CDD9EF" w:rsidR="00F81D7C" w:rsidRPr="007E0B31" w:rsidRDefault="00F81D7C" w:rsidP="00F81D7C">
            <w:pPr>
              <w:pStyle w:val="TableArial11"/>
              <w:rPr>
                <w:rFonts w:cs="Arial"/>
              </w:rPr>
            </w:pPr>
            <w:r w:rsidRPr="38E6A229">
              <w:rPr>
                <w:rFonts w:cs="Arial"/>
              </w:rPr>
              <w:t xml:space="preserve">A statement prepared by </w:t>
            </w:r>
            <w:r w:rsidRPr="38E6A229">
              <w:rPr>
                <w:rFonts w:cs="Arial"/>
                <w:b/>
                <w:bCs/>
              </w:rPr>
              <w:t xml:space="preserve">The </w:t>
            </w:r>
            <w:proofErr w:type="gramStart"/>
            <w:r w:rsidRPr="38E6A229">
              <w:rPr>
                <w:rFonts w:cs="Arial"/>
                <w:b/>
                <w:bCs/>
              </w:rPr>
              <w:t>Company</w:t>
            </w:r>
            <w:r w:rsidRPr="38E6A229">
              <w:rPr>
                <w:rFonts w:cs="Arial"/>
              </w:rPr>
              <w:t xml:space="preserve"> .</w:t>
            </w:r>
            <w:proofErr w:type="gramEnd"/>
          </w:p>
        </w:tc>
      </w:tr>
      <w:tr w:rsidR="00F81D7C" w:rsidRPr="007E0B31" w14:paraId="7F1359D2" w14:textId="77777777" w:rsidTr="00CF5EC1">
        <w:trPr>
          <w:cantSplit/>
        </w:trPr>
        <w:tc>
          <w:tcPr>
            <w:tcW w:w="2297" w:type="dxa"/>
          </w:tcPr>
          <w:p w14:paraId="5C141926" w14:textId="77777777" w:rsidR="00F81D7C" w:rsidRPr="007E0B31" w:rsidRDefault="00F81D7C" w:rsidP="00F81D7C">
            <w:pPr>
              <w:pStyle w:val="Arial11Bold"/>
              <w:rPr>
                <w:rFonts w:cs="Arial"/>
              </w:rPr>
            </w:pPr>
            <w:r w:rsidRPr="007E0B31">
              <w:rPr>
                <w:rFonts w:cs="Arial"/>
              </w:rPr>
              <w:t>Offshore Generating Unit</w:t>
            </w:r>
          </w:p>
        </w:tc>
        <w:tc>
          <w:tcPr>
            <w:tcW w:w="7221" w:type="dxa"/>
          </w:tcPr>
          <w:p w14:paraId="0A15BD7F" w14:textId="7F54D47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F81D7C" w:rsidRPr="007E0B31" w14:paraId="099E0414" w14:textId="77777777" w:rsidTr="00CF5EC1">
        <w:trPr>
          <w:cantSplit/>
        </w:trPr>
        <w:tc>
          <w:tcPr>
            <w:tcW w:w="2297" w:type="dxa"/>
          </w:tcPr>
          <w:p w14:paraId="2469BF55" w14:textId="77777777" w:rsidR="00F81D7C" w:rsidRPr="007E0B31" w:rsidRDefault="00F81D7C" w:rsidP="00F81D7C">
            <w:pPr>
              <w:pStyle w:val="Arial11Bold"/>
              <w:rPr>
                <w:rFonts w:cs="Arial"/>
              </w:rPr>
            </w:pPr>
            <w:r w:rsidRPr="007E0B31">
              <w:rPr>
                <w:rFonts w:cs="Arial"/>
              </w:rPr>
              <w:t>Offshore Grid Entry Point</w:t>
            </w:r>
          </w:p>
        </w:tc>
        <w:tc>
          <w:tcPr>
            <w:tcW w:w="7221" w:type="dxa"/>
          </w:tcPr>
          <w:p w14:paraId="07DDE50B" w14:textId="77777777" w:rsidR="00F81D7C" w:rsidRPr="007E0B31" w:rsidRDefault="00F81D7C" w:rsidP="00F81D7C">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r w:rsidRPr="007E0B31">
              <w:rPr>
                <w:rFonts w:cs="Arial"/>
              </w:rPr>
              <w:t xml:space="preserve"> </w:t>
            </w:r>
          </w:p>
          <w:p w14:paraId="68D84C84"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p>
          <w:p w14:paraId="4CFC643B"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F81D7C" w:rsidRPr="007E0B31" w14:paraId="7B9B7031" w14:textId="77777777" w:rsidTr="00CF5EC1">
        <w:trPr>
          <w:cantSplit/>
        </w:trPr>
        <w:tc>
          <w:tcPr>
            <w:tcW w:w="2297" w:type="dxa"/>
          </w:tcPr>
          <w:p w14:paraId="20A69062" w14:textId="6974D298" w:rsidR="00F81D7C" w:rsidRPr="007E0B31" w:rsidRDefault="00F81D7C" w:rsidP="00F81D7C">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7221" w:type="dxa"/>
          </w:tcPr>
          <w:p w14:paraId="555CDC4B" w14:textId="75FEC68C" w:rsidR="00F81D7C" w:rsidRPr="00785E5F" w:rsidRDefault="00F81D7C" w:rsidP="00F81D7C">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F81D7C" w:rsidRPr="00785E5F" w:rsidRDefault="00F81D7C" w:rsidP="00F81D7C">
            <w:pPr>
              <w:pStyle w:val="Default"/>
              <w:jc w:val="both"/>
              <w:rPr>
                <w:sz w:val="20"/>
                <w:szCs w:val="20"/>
              </w:rPr>
            </w:pPr>
          </w:p>
          <w:p w14:paraId="30FDBA32" w14:textId="585B9D16" w:rsidR="00F81D7C" w:rsidRPr="00BA1BD4" w:rsidRDefault="00F81D7C" w:rsidP="00F81D7C">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F81D7C" w:rsidRPr="007E0B31" w14:paraId="664F02B9" w14:textId="77777777" w:rsidTr="00CF5EC1">
        <w:trPr>
          <w:cantSplit/>
        </w:trPr>
        <w:tc>
          <w:tcPr>
            <w:tcW w:w="2297" w:type="dxa"/>
          </w:tcPr>
          <w:p w14:paraId="0E0F222D" w14:textId="77777777" w:rsidR="00F81D7C" w:rsidRPr="007E0B31" w:rsidRDefault="00F81D7C" w:rsidP="00F81D7C">
            <w:pPr>
              <w:pStyle w:val="Arial11Bold"/>
              <w:rPr>
                <w:rFonts w:cs="Arial"/>
              </w:rPr>
            </w:pPr>
            <w:r w:rsidRPr="007E0B31">
              <w:rPr>
                <w:rFonts w:cs="Arial"/>
              </w:rPr>
              <w:t>Offshore Non-Synchronous Generating Unit</w:t>
            </w:r>
          </w:p>
        </w:tc>
        <w:tc>
          <w:tcPr>
            <w:tcW w:w="7221" w:type="dxa"/>
          </w:tcPr>
          <w:p w14:paraId="759EC095" w14:textId="12A9D85E" w:rsidR="00F81D7C" w:rsidRPr="007E0B31" w:rsidRDefault="00F81D7C" w:rsidP="00F81D7C">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F81D7C" w:rsidRPr="007E0B31" w14:paraId="549C699C" w14:textId="77777777" w:rsidTr="00CF5EC1">
        <w:trPr>
          <w:cantSplit/>
        </w:trPr>
        <w:tc>
          <w:tcPr>
            <w:tcW w:w="2297" w:type="dxa"/>
          </w:tcPr>
          <w:p w14:paraId="002850F2" w14:textId="77777777" w:rsidR="00F81D7C" w:rsidRPr="007E0B31" w:rsidRDefault="00F81D7C" w:rsidP="00F81D7C">
            <w:pPr>
              <w:pStyle w:val="Arial11Bold"/>
              <w:rPr>
                <w:rFonts w:cs="Arial"/>
              </w:rPr>
            </w:pPr>
            <w:r w:rsidRPr="007E0B31">
              <w:rPr>
                <w:rFonts w:cs="Arial"/>
              </w:rPr>
              <w:t>Offshore Platform</w:t>
            </w:r>
          </w:p>
        </w:tc>
        <w:tc>
          <w:tcPr>
            <w:tcW w:w="7221" w:type="dxa"/>
          </w:tcPr>
          <w:p w14:paraId="25B6104F" w14:textId="77777777" w:rsidR="00F81D7C" w:rsidRPr="007E0B31" w:rsidRDefault="00F81D7C" w:rsidP="00F81D7C">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F81D7C" w:rsidRPr="007E0B31" w14:paraId="76D5DA50" w14:textId="77777777" w:rsidTr="00CF5EC1">
        <w:trPr>
          <w:cantSplit/>
        </w:trPr>
        <w:tc>
          <w:tcPr>
            <w:tcW w:w="2297" w:type="dxa"/>
          </w:tcPr>
          <w:p w14:paraId="0F8C75C5" w14:textId="77777777" w:rsidR="00F81D7C" w:rsidRPr="007E0B31" w:rsidRDefault="00F81D7C" w:rsidP="00F81D7C">
            <w:pPr>
              <w:pStyle w:val="Arial11Bold"/>
              <w:rPr>
                <w:rFonts w:cs="Arial"/>
              </w:rPr>
            </w:pPr>
            <w:r w:rsidRPr="007E0B31">
              <w:rPr>
                <w:rFonts w:cs="Arial"/>
              </w:rPr>
              <w:lastRenderedPageBreak/>
              <w:t>Offshore Power Park Module</w:t>
            </w:r>
          </w:p>
        </w:tc>
        <w:tc>
          <w:tcPr>
            <w:tcW w:w="7221" w:type="dxa"/>
          </w:tcPr>
          <w:p w14:paraId="1A8EAFDB" w14:textId="77777777" w:rsidR="00F81D7C" w:rsidRPr="007E0B31" w:rsidRDefault="00F81D7C" w:rsidP="00F81D7C">
            <w:pPr>
              <w:pStyle w:val="TableArial11"/>
              <w:rPr>
                <w:rFonts w:cs="Arial"/>
              </w:rPr>
            </w:pPr>
            <w:bookmarkStart w:id="53"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53"/>
          </w:p>
        </w:tc>
      </w:tr>
      <w:tr w:rsidR="00F81D7C" w:rsidRPr="007E0B31" w14:paraId="3532A847" w14:textId="77777777" w:rsidTr="00CF5EC1">
        <w:trPr>
          <w:cantSplit/>
        </w:trPr>
        <w:tc>
          <w:tcPr>
            <w:tcW w:w="2297" w:type="dxa"/>
          </w:tcPr>
          <w:p w14:paraId="05251472" w14:textId="77777777" w:rsidR="00F81D7C" w:rsidRPr="007E0B31" w:rsidRDefault="00F81D7C" w:rsidP="00F81D7C">
            <w:pPr>
              <w:pStyle w:val="Arial11Bold"/>
              <w:rPr>
                <w:rFonts w:cs="Arial"/>
              </w:rPr>
            </w:pPr>
            <w:r w:rsidRPr="007E0B31">
              <w:rPr>
                <w:rFonts w:cs="Arial"/>
              </w:rPr>
              <w:t>Offshore Power Park String</w:t>
            </w:r>
          </w:p>
        </w:tc>
        <w:tc>
          <w:tcPr>
            <w:tcW w:w="7221" w:type="dxa"/>
          </w:tcPr>
          <w:p w14:paraId="7A8E03BF" w14:textId="4A4B8989" w:rsidR="00F81D7C" w:rsidRPr="007E0B31" w:rsidRDefault="00F81D7C" w:rsidP="00F81D7C">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F81D7C" w:rsidRPr="007E0B31" w14:paraId="1B55EDF9" w14:textId="77777777" w:rsidTr="00CF5EC1">
        <w:trPr>
          <w:cantSplit/>
        </w:trPr>
        <w:tc>
          <w:tcPr>
            <w:tcW w:w="2297" w:type="dxa"/>
          </w:tcPr>
          <w:p w14:paraId="736E893A" w14:textId="77777777" w:rsidR="00F81D7C" w:rsidRPr="007E0B31" w:rsidRDefault="00F81D7C" w:rsidP="00F81D7C">
            <w:pPr>
              <w:pStyle w:val="Arial11Bold"/>
              <w:rPr>
                <w:rFonts w:cs="Arial"/>
              </w:rPr>
            </w:pPr>
            <w:r w:rsidRPr="007E0B31">
              <w:rPr>
                <w:rFonts w:cs="Arial"/>
              </w:rPr>
              <w:t>Offshore Synchronous Generating Unit</w:t>
            </w:r>
          </w:p>
        </w:tc>
        <w:tc>
          <w:tcPr>
            <w:tcW w:w="7221" w:type="dxa"/>
          </w:tcPr>
          <w:p w14:paraId="72936350" w14:textId="1BEFFF2B" w:rsidR="00F81D7C" w:rsidRPr="007E0B31" w:rsidRDefault="00F81D7C" w:rsidP="00F81D7C">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62F839C9" w14:textId="77777777" w:rsidTr="00CF5EC1">
        <w:trPr>
          <w:cantSplit/>
        </w:trPr>
        <w:tc>
          <w:tcPr>
            <w:tcW w:w="2297" w:type="dxa"/>
          </w:tcPr>
          <w:p w14:paraId="4A973150" w14:textId="77777777" w:rsidR="00F81D7C" w:rsidRPr="007E0B31" w:rsidRDefault="00F81D7C" w:rsidP="00F81D7C">
            <w:pPr>
              <w:pStyle w:val="Arial11Bold"/>
              <w:spacing w:before="0"/>
              <w:rPr>
                <w:rFonts w:cs="Arial"/>
              </w:rPr>
            </w:pPr>
            <w:r w:rsidRPr="007E0B31">
              <w:rPr>
                <w:rFonts w:cs="Arial"/>
              </w:rPr>
              <w:t>Offshore Synchronous Power Generating Module</w:t>
            </w:r>
          </w:p>
        </w:tc>
        <w:tc>
          <w:tcPr>
            <w:tcW w:w="7221" w:type="dxa"/>
          </w:tcPr>
          <w:p w14:paraId="3E6A84C6" w14:textId="77777777" w:rsidR="00F81D7C" w:rsidRDefault="00F81D7C" w:rsidP="00F81D7C">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F81D7C" w:rsidRPr="007E0B31" w:rsidDel="004B6FBB" w:rsidRDefault="00F81D7C" w:rsidP="00F81D7C">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F81D7C" w:rsidRPr="007E0B31" w14:paraId="2A9A58D2" w14:textId="77777777" w:rsidTr="00CF5EC1">
        <w:trPr>
          <w:cantSplit/>
        </w:trPr>
        <w:tc>
          <w:tcPr>
            <w:tcW w:w="2297" w:type="dxa"/>
          </w:tcPr>
          <w:p w14:paraId="67CDBB6B" w14:textId="77777777" w:rsidR="00F81D7C" w:rsidRPr="007E0B31" w:rsidRDefault="00F81D7C" w:rsidP="00F81D7C">
            <w:pPr>
              <w:pStyle w:val="Arial11Bold"/>
              <w:rPr>
                <w:rFonts w:cs="Arial"/>
              </w:rPr>
            </w:pPr>
            <w:r w:rsidRPr="007E0B31">
              <w:rPr>
                <w:rFonts w:cs="Arial"/>
              </w:rPr>
              <w:t>Offshore Tender Process</w:t>
            </w:r>
          </w:p>
        </w:tc>
        <w:tc>
          <w:tcPr>
            <w:tcW w:w="7221" w:type="dxa"/>
          </w:tcPr>
          <w:p w14:paraId="5A9BEB2F" w14:textId="77777777" w:rsidR="00F81D7C" w:rsidRPr="007E0B31" w:rsidRDefault="00F81D7C" w:rsidP="00F81D7C">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F81D7C" w:rsidRPr="007E0B31" w14:paraId="3A48C7BE" w14:textId="77777777" w:rsidTr="00CF5EC1">
        <w:trPr>
          <w:cantSplit/>
        </w:trPr>
        <w:tc>
          <w:tcPr>
            <w:tcW w:w="2297" w:type="dxa"/>
          </w:tcPr>
          <w:p w14:paraId="7E4E3598" w14:textId="77777777" w:rsidR="00F81D7C" w:rsidRPr="007E0B31" w:rsidRDefault="00F81D7C" w:rsidP="00F81D7C">
            <w:pPr>
              <w:pStyle w:val="Arial11Bold"/>
              <w:rPr>
                <w:rFonts w:cs="Arial"/>
                <w:highlight w:val="yellow"/>
              </w:rPr>
            </w:pPr>
            <w:r w:rsidRPr="007E0B31">
              <w:rPr>
                <w:rFonts w:cs="Arial"/>
              </w:rPr>
              <w:t>Offshore Transmission Distribution Connection Agreement</w:t>
            </w:r>
          </w:p>
        </w:tc>
        <w:tc>
          <w:tcPr>
            <w:tcW w:w="7221" w:type="dxa"/>
          </w:tcPr>
          <w:p w14:paraId="196B0919" w14:textId="1C3D4F10" w:rsidR="00F81D7C" w:rsidRPr="007E0B31" w:rsidRDefault="00F81D7C" w:rsidP="00F81D7C">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F81D7C" w:rsidRPr="007E0B31" w14:paraId="10413532" w14:textId="77777777" w:rsidTr="00CF5EC1">
        <w:trPr>
          <w:cantSplit/>
        </w:trPr>
        <w:tc>
          <w:tcPr>
            <w:tcW w:w="2297" w:type="dxa"/>
          </w:tcPr>
          <w:p w14:paraId="15239EB1" w14:textId="77777777" w:rsidR="00F81D7C" w:rsidRPr="007E0B31" w:rsidRDefault="00F81D7C" w:rsidP="00F81D7C">
            <w:pPr>
              <w:pStyle w:val="Arial11Bold"/>
              <w:rPr>
                <w:rFonts w:cs="Arial"/>
              </w:rPr>
            </w:pPr>
            <w:r w:rsidRPr="007E0B31">
              <w:rPr>
                <w:rFonts w:cs="Arial"/>
              </w:rPr>
              <w:t>Offshore Transmission Licensee</w:t>
            </w:r>
          </w:p>
        </w:tc>
        <w:tc>
          <w:tcPr>
            <w:tcW w:w="7221" w:type="dxa"/>
          </w:tcPr>
          <w:p w14:paraId="128B978A" w14:textId="77777777" w:rsidR="00F81D7C" w:rsidRPr="007E0B31" w:rsidRDefault="00F81D7C" w:rsidP="00F81D7C">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F81D7C" w:rsidRPr="007E0B31" w14:paraId="1CDE4693" w14:textId="77777777" w:rsidTr="00CF5EC1">
        <w:trPr>
          <w:cantSplit/>
        </w:trPr>
        <w:tc>
          <w:tcPr>
            <w:tcW w:w="2297" w:type="dxa"/>
          </w:tcPr>
          <w:p w14:paraId="30A26B26" w14:textId="77777777" w:rsidR="00F81D7C" w:rsidRPr="007E0B31" w:rsidRDefault="00F81D7C" w:rsidP="00F81D7C">
            <w:pPr>
              <w:pStyle w:val="Arial11Bold"/>
              <w:rPr>
                <w:rFonts w:cs="Arial"/>
                <w:highlight w:val="yellow"/>
              </w:rPr>
            </w:pPr>
            <w:r w:rsidRPr="007E0B31">
              <w:rPr>
                <w:rFonts w:cs="Arial"/>
              </w:rPr>
              <w:t>Offshore Transmission System</w:t>
            </w:r>
          </w:p>
        </w:tc>
        <w:tc>
          <w:tcPr>
            <w:tcW w:w="7221" w:type="dxa"/>
          </w:tcPr>
          <w:p w14:paraId="61F55C2E" w14:textId="77777777" w:rsidR="00F81D7C" w:rsidRPr="007E0B31" w:rsidRDefault="00F81D7C" w:rsidP="00F81D7C">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F81D7C" w:rsidRPr="007E0B31" w14:paraId="77766430" w14:textId="77777777" w:rsidTr="00CF5EC1">
        <w:trPr>
          <w:cantSplit/>
        </w:trPr>
        <w:tc>
          <w:tcPr>
            <w:tcW w:w="2297" w:type="dxa"/>
          </w:tcPr>
          <w:p w14:paraId="16464488" w14:textId="77777777" w:rsidR="00F81D7C" w:rsidRPr="007E0B31" w:rsidRDefault="00F81D7C" w:rsidP="00F81D7C">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7221" w:type="dxa"/>
          </w:tcPr>
          <w:p w14:paraId="20BFC1B1"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F81D7C" w:rsidRPr="007E0B31" w14:paraId="47AC59A7" w14:textId="77777777" w:rsidTr="00CF5EC1">
        <w:trPr>
          <w:cantSplit/>
        </w:trPr>
        <w:tc>
          <w:tcPr>
            <w:tcW w:w="2297" w:type="dxa"/>
          </w:tcPr>
          <w:p w14:paraId="13EE6AD2" w14:textId="77777777" w:rsidR="00F81D7C" w:rsidRPr="007E0B31" w:rsidRDefault="00F81D7C" w:rsidP="00F81D7C">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7221" w:type="dxa"/>
          </w:tcPr>
          <w:p w14:paraId="3C84A4A0" w14:textId="77777777" w:rsidR="00F81D7C" w:rsidRPr="007E0B31" w:rsidRDefault="00F81D7C" w:rsidP="00F81D7C">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F81D7C" w:rsidRPr="007E0B31" w14:paraId="3C6964B2" w14:textId="77777777" w:rsidTr="00CF5EC1">
        <w:trPr>
          <w:cantSplit/>
        </w:trPr>
        <w:tc>
          <w:tcPr>
            <w:tcW w:w="2297" w:type="dxa"/>
          </w:tcPr>
          <w:p w14:paraId="39F8391B" w14:textId="77777777" w:rsidR="00F81D7C" w:rsidRPr="007E0B31" w:rsidRDefault="00F81D7C" w:rsidP="00F81D7C">
            <w:pPr>
              <w:pStyle w:val="Arial11Bold"/>
              <w:rPr>
                <w:rFonts w:cs="Arial"/>
                <w:highlight w:val="yellow"/>
              </w:rPr>
            </w:pPr>
            <w:r w:rsidRPr="007E0B31">
              <w:rPr>
                <w:rFonts w:cs="Arial"/>
              </w:rPr>
              <w:t>Offshore Waters</w:t>
            </w:r>
          </w:p>
        </w:tc>
        <w:tc>
          <w:tcPr>
            <w:tcW w:w="7221" w:type="dxa"/>
          </w:tcPr>
          <w:p w14:paraId="02B387B2" w14:textId="77777777" w:rsidR="00F81D7C" w:rsidRPr="007E0B31" w:rsidRDefault="00F81D7C" w:rsidP="00F81D7C">
            <w:pPr>
              <w:pStyle w:val="TableArial11"/>
              <w:rPr>
                <w:rFonts w:cs="Arial"/>
              </w:rPr>
            </w:pPr>
            <w:r w:rsidRPr="007E0B31">
              <w:rPr>
                <w:rFonts w:cs="Arial"/>
              </w:rPr>
              <w:t>Has the meaning given to “offshore waters” in Section 90(9) of the Energy Act 2004.</w:t>
            </w:r>
          </w:p>
        </w:tc>
      </w:tr>
      <w:tr w:rsidR="00F81D7C" w:rsidRPr="007E0B31" w14:paraId="466BFA2A" w14:textId="77777777" w:rsidTr="00CF5EC1">
        <w:trPr>
          <w:cantSplit/>
        </w:trPr>
        <w:tc>
          <w:tcPr>
            <w:tcW w:w="2297" w:type="dxa"/>
          </w:tcPr>
          <w:p w14:paraId="3248E0E0" w14:textId="77777777" w:rsidR="00F81D7C" w:rsidRPr="007E0B31" w:rsidRDefault="00F81D7C" w:rsidP="00F81D7C">
            <w:pPr>
              <w:pStyle w:val="Arial11Bold"/>
              <w:rPr>
                <w:rFonts w:cs="Arial"/>
              </w:rPr>
            </w:pPr>
            <w:r w:rsidRPr="007E0B31">
              <w:rPr>
                <w:rFonts w:cs="Arial"/>
              </w:rPr>
              <w:t>Offshore Works Assumptions</w:t>
            </w:r>
          </w:p>
        </w:tc>
        <w:tc>
          <w:tcPr>
            <w:tcW w:w="7221" w:type="dxa"/>
          </w:tcPr>
          <w:p w14:paraId="30E7C48C"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F81D7C" w:rsidRPr="007E0B31" w14:paraId="2CC977C3" w14:textId="77777777" w:rsidTr="00CF5EC1">
        <w:trPr>
          <w:cantSplit/>
        </w:trPr>
        <w:tc>
          <w:tcPr>
            <w:tcW w:w="2297" w:type="dxa"/>
          </w:tcPr>
          <w:p w14:paraId="3768E5CA" w14:textId="77777777" w:rsidR="00F81D7C" w:rsidRPr="007E0B31" w:rsidRDefault="00F81D7C" w:rsidP="00F81D7C">
            <w:pPr>
              <w:pStyle w:val="Arial11Bold"/>
              <w:rPr>
                <w:rFonts w:cs="Arial"/>
                <w:highlight w:val="yellow"/>
              </w:rPr>
            </w:pPr>
            <w:r w:rsidRPr="007E0B31">
              <w:rPr>
                <w:rFonts w:cs="Arial"/>
              </w:rPr>
              <w:t>Onshore</w:t>
            </w:r>
          </w:p>
        </w:tc>
        <w:tc>
          <w:tcPr>
            <w:tcW w:w="7221" w:type="dxa"/>
          </w:tcPr>
          <w:p w14:paraId="4E4449A1" w14:textId="77777777" w:rsidR="00F81D7C" w:rsidRPr="007E0B31" w:rsidRDefault="00F81D7C" w:rsidP="00F81D7C">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F81D7C" w:rsidRPr="007E0B31" w14:paraId="36B6B3C3" w14:textId="77777777" w:rsidTr="00CF5EC1">
        <w:trPr>
          <w:cantSplit/>
        </w:trPr>
        <w:tc>
          <w:tcPr>
            <w:tcW w:w="2297" w:type="dxa"/>
          </w:tcPr>
          <w:p w14:paraId="48043840" w14:textId="77777777" w:rsidR="00F81D7C" w:rsidRPr="007E0B31" w:rsidRDefault="00F81D7C" w:rsidP="00F81D7C">
            <w:pPr>
              <w:pStyle w:val="Arial11Bold"/>
              <w:rPr>
                <w:rFonts w:cs="Arial"/>
                <w:highlight w:val="yellow"/>
              </w:rPr>
            </w:pPr>
            <w:r w:rsidRPr="007E0B31">
              <w:rPr>
                <w:rFonts w:cs="Arial"/>
              </w:rPr>
              <w:t>Onshore DC Converter</w:t>
            </w:r>
          </w:p>
        </w:tc>
        <w:tc>
          <w:tcPr>
            <w:tcW w:w="7221" w:type="dxa"/>
          </w:tcPr>
          <w:p w14:paraId="64EEC2D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F81D7C" w:rsidRPr="007E0B31" w14:paraId="4A68E7D9" w14:textId="77777777" w:rsidTr="00CF5EC1">
        <w:trPr>
          <w:cantSplit/>
        </w:trPr>
        <w:tc>
          <w:tcPr>
            <w:tcW w:w="2297" w:type="dxa"/>
          </w:tcPr>
          <w:p w14:paraId="1A1B1603" w14:textId="77777777" w:rsidR="00F81D7C" w:rsidRPr="007E0B31" w:rsidRDefault="00F81D7C" w:rsidP="00F81D7C">
            <w:pPr>
              <w:pStyle w:val="Arial11Bold"/>
              <w:rPr>
                <w:rFonts w:cs="Arial"/>
              </w:rPr>
            </w:pPr>
            <w:r w:rsidRPr="007E0B31">
              <w:rPr>
                <w:rFonts w:cs="Arial"/>
              </w:rPr>
              <w:t>Onshore Generating Unit</w:t>
            </w:r>
          </w:p>
        </w:tc>
        <w:tc>
          <w:tcPr>
            <w:tcW w:w="7221" w:type="dxa"/>
          </w:tcPr>
          <w:p w14:paraId="1C282039" w14:textId="3958CEB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F81D7C" w:rsidRPr="007E0B31" w14:paraId="35FFB4AD" w14:textId="77777777" w:rsidTr="00CF5EC1">
        <w:trPr>
          <w:cantSplit/>
        </w:trPr>
        <w:tc>
          <w:tcPr>
            <w:tcW w:w="2297" w:type="dxa"/>
          </w:tcPr>
          <w:p w14:paraId="35935210" w14:textId="77777777" w:rsidR="00F81D7C" w:rsidRPr="007E0B31" w:rsidRDefault="00F81D7C" w:rsidP="00F81D7C">
            <w:pPr>
              <w:pStyle w:val="Arial11Bold"/>
              <w:rPr>
                <w:rFonts w:cs="Arial"/>
              </w:rPr>
            </w:pPr>
            <w:r w:rsidRPr="007E0B31">
              <w:rPr>
                <w:rFonts w:cs="Arial"/>
              </w:rPr>
              <w:t>Onshore Grid Entry Point</w:t>
            </w:r>
          </w:p>
        </w:tc>
        <w:tc>
          <w:tcPr>
            <w:tcW w:w="7221" w:type="dxa"/>
          </w:tcPr>
          <w:p w14:paraId="6FC00EAB" w14:textId="6552310D" w:rsidR="00F81D7C" w:rsidRPr="007E0B31" w:rsidRDefault="00F81D7C" w:rsidP="00F81D7C">
            <w:pPr>
              <w:pStyle w:val="TableArial11"/>
              <w:rPr>
                <w:rFonts w:cs="Arial"/>
              </w:rPr>
            </w:pPr>
            <w:r w:rsidRPr="007E0B31">
              <w:rPr>
                <w:rFonts w:cs="Arial"/>
              </w:rPr>
              <w:t xml:space="preserve">A point at which </w:t>
            </w:r>
            <w:proofErr w:type="gramStart"/>
            <w:r w:rsidRPr="007E0B31">
              <w:rPr>
                <w:rFonts w:cs="Arial"/>
              </w:rPr>
              <w:t>a</w:t>
            </w:r>
            <w:proofErr w:type="gramEnd"/>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F81D7C" w:rsidRPr="007E0B31" w14:paraId="7ABD28A6" w14:textId="77777777" w:rsidTr="00CF5EC1">
        <w:trPr>
          <w:cantSplit/>
        </w:trPr>
        <w:tc>
          <w:tcPr>
            <w:tcW w:w="2297" w:type="dxa"/>
          </w:tcPr>
          <w:p w14:paraId="2DC322BF" w14:textId="77777777" w:rsidR="00F81D7C" w:rsidRPr="007E0B31" w:rsidRDefault="00F81D7C" w:rsidP="00F81D7C">
            <w:pPr>
              <w:pStyle w:val="Arial11Bold"/>
              <w:rPr>
                <w:rFonts w:cs="Arial"/>
                <w:highlight w:val="yellow"/>
              </w:rPr>
            </w:pPr>
            <w:r w:rsidRPr="007E0B31">
              <w:rPr>
                <w:rFonts w:cs="Arial"/>
              </w:rPr>
              <w:t>Onshore HVDC Converter</w:t>
            </w:r>
          </w:p>
        </w:tc>
        <w:tc>
          <w:tcPr>
            <w:tcW w:w="7221" w:type="dxa"/>
          </w:tcPr>
          <w:p w14:paraId="3218C152"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F81D7C" w:rsidRPr="007E0B31" w14:paraId="47B1C59A" w14:textId="77777777" w:rsidTr="00CF5EC1">
        <w:trPr>
          <w:cantSplit/>
        </w:trPr>
        <w:tc>
          <w:tcPr>
            <w:tcW w:w="2297" w:type="dxa"/>
          </w:tcPr>
          <w:p w14:paraId="45CD5B8B" w14:textId="77777777" w:rsidR="00F81D7C" w:rsidRPr="007E0B31" w:rsidRDefault="00F81D7C" w:rsidP="00F81D7C">
            <w:pPr>
              <w:pStyle w:val="Arial11Bold"/>
              <w:rPr>
                <w:rFonts w:cs="Arial"/>
              </w:rPr>
            </w:pPr>
            <w:r w:rsidRPr="007E0B31">
              <w:rPr>
                <w:rFonts w:cs="Arial"/>
              </w:rPr>
              <w:lastRenderedPageBreak/>
              <w:t>Onshore Non-Synchronous Generating Unit</w:t>
            </w:r>
          </w:p>
        </w:tc>
        <w:tc>
          <w:tcPr>
            <w:tcW w:w="7221" w:type="dxa"/>
          </w:tcPr>
          <w:p w14:paraId="723DCB6B" w14:textId="4724C80E"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F81D7C" w:rsidRPr="007E0B31" w14:paraId="5C54790F" w14:textId="77777777" w:rsidTr="00CF5EC1">
        <w:trPr>
          <w:cantSplit/>
        </w:trPr>
        <w:tc>
          <w:tcPr>
            <w:tcW w:w="2297" w:type="dxa"/>
          </w:tcPr>
          <w:p w14:paraId="09F676FF" w14:textId="77777777" w:rsidR="00F81D7C" w:rsidRPr="007E0B31" w:rsidRDefault="00F81D7C" w:rsidP="00F81D7C">
            <w:pPr>
              <w:pStyle w:val="Arial11Bold"/>
              <w:rPr>
                <w:rFonts w:cs="Arial"/>
              </w:rPr>
            </w:pPr>
            <w:r w:rsidRPr="007E0B31">
              <w:rPr>
                <w:rFonts w:cs="Arial"/>
              </w:rPr>
              <w:t>Onshore Power Park Module</w:t>
            </w:r>
          </w:p>
        </w:tc>
        <w:tc>
          <w:tcPr>
            <w:tcW w:w="7221" w:type="dxa"/>
          </w:tcPr>
          <w:p w14:paraId="4F3FC424" w14:textId="4AD18E75" w:rsidR="00F81D7C" w:rsidRPr="007E0B31" w:rsidRDefault="00F81D7C" w:rsidP="00F81D7C">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F81D7C" w:rsidRPr="007E0B31" w14:paraId="67BDC2D1" w14:textId="77777777" w:rsidTr="00CF5EC1">
        <w:trPr>
          <w:cantSplit/>
        </w:trPr>
        <w:tc>
          <w:tcPr>
            <w:tcW w:w="2297" w:type="dxa"/>
          </w:tcPr>
          <w:p w14:paraId="2FB52871" w14:textId="77777777" w:rsidR="00F81D7C" w:rsidRPr="007E0B31" w:rsidRDefault="00F81D7C" w:rsidP="00F81D7C">
            <w:pPr>
              <w:pStyle w:val="Arial11Bold"/>
              <w:rPr>
                <w:rFonts w:cs="Arial"/>
              </w:rPr>
            </w:pPr>
            <w:r w:rsidRPr="007E0B31">
              <w:rPr>
                <w:rFonts w:cs="Arial"/>
              </w:rPr>
              <w:t>Onshore Synchronous Generating Unit</w:t>
            </w:r>
          </w:p>
        </w:tc>
        <w:tc>
          <w:tcPr>
            <w:tcW w:w="7221" w:type="dxa"/>
          </w:tcPr>
          <w:p w14:paraId="53DD316B" w14:textId="296089E4" w:rsidR="00F81D7C" w:rsidRPr="007E0B31" w:rsidRDefault="00F81D7C" w:rsidP="00F81D7C">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322DBDDD" w14:textId="77777777" w:rsidTr="00CF5EC1">
        <w:trPr>
          <w:cantSplit/>
        </w:trPr>
        <w:tc>
          <w:tcPr>
            <w:tcW w:w="2297" w:type="dxa"/>
          </w:tcPr>
          <w:p w14:paraId="75E7A9CF" w14:textId="77777777" w:rsidR="00F81D7C" w:rsidRPr="007E0B31" w:rsidDel="004B6FBB" w:rsidRDefault="00F81D7C" w:rsidP="00F81D7C">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7221" w:type="dxa"/>
          </w:tcPr>
          <w:p w14:paraId="3DABEE66" w14:textId="7CF5D79C" w:rsidR="00F81D7C" w:rsidRDefault="00F81D7C" w:rsidP="00F81D7C">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F81D7C" w:rsidRPr="00A87826" w:rsidDel="004B6FBB" w:rsidRDefault="00F81D7C" w:rsidP="00F81D7C">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F81D7C" w:rsidRPr="007E0B31" w14:paraId="57567868" w14:textId="77777777" w:rsidTr="00CF5EC1">
        <w:trPr>
          <w:cantSplit/>
        </w:trPr>
        <w:tc>
          <w:tcPr>
            <w:tcW w:w="2297" w:type="dxa"/>
          </w:tcPr>
          <w:p w14:paraId="1FD98361" w14:textId="77777777" w:rsidR="00F81D7C" w:rsidRPr="007E0B31" w:rsidRDefault="00F81D7C" w:rsidP="00F81D7C">
            <w:pPr>
              <w:pStyle w:val="Arial11Bold"/>
              <w:rPr>
                <w:rFonts w:cs="Arial"/>
              </w:rPr>
            </w:pPr>
            <w:r w:rsidRPr="007E0B31">
              <w:rPr>
                <w:rFonts w:cs="Arial"/>
              </w:rPr>
              <w:t>Onshore Transmission Licensee</w:t>
            </w:r>
          </w:p>
        </w:tc>
        <w:tc>
          <w:tcPr>
            <w:tcW w:w="7221" w:type="dxa"/>
          </w:tcPr>
          <w:p w14:paraId="7691EDA3" w14:textId="1AA2E84A" w:rsidR="00F81D7C" w:rsidRPr="007E0B31" w:rsidRDefault="00F81D7C" w:rsidP="00F81D7C">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F81D7C" w:rsidRPr="007E0B31" w14:paraId="0953DDC7" w14:textId="77777777" w:rsidTr="00CF5EC1">
        <w:trPr>
          <w:cantSplit/>
        </w:trPr>
        <w:tc>
          <w:tcPr>
            <w:tcW w:w="2297" w:type="dxa"/>
          </w:tcPr>
          <w:p w14:paraId="2B5600BA" w14:textId="77777777" w:rsidR="00F81D7C" w:rsidRPr="007E0B31" w:rsidRDefault="00F81D7C" w:rsidP="00F81D7C">
            <w:pPr>
              <w:pStyle w:val="Arial11Bold"/>
              <w:rPr>
                <w:rFonts w:cs="Arial"/>
              </w:rPr>
            </w:pPr>
            <w:r w:rsidRPr="007E0B31">
              <w:rPr>
                <w:rFonts w:cs="Arial"/>
              </w:rPr>
              <w:t>Onshore Transmission System</w:t>
            </w:r>
          </w:p>
        </w:tc>
        <w:tc>
          <w:tcPr>
            <w:tcW w:w="7221" w:type="dxa"/>
          </w:tcPr>
          <w:p w14:paraId="1D66BC55" w14:textId="3B198D30" w:rsidR="00F81D7C" w:rsidRPr="007E0B31" w:rsidRDefault="00F81D7C" w:rsidP="00F81D7C">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F81D7C" w:rsidRPr="007E0B31" w14:paraId="31EBBBE3" w14:textId="77777777" w:rsidTr="00CF5EC1">
        <w:trPr>
          <w:cantSplit/>
        </w:trPr>
        <w:tc>
          <w:tcPr>
            <w:tcW w:w="2297" w:type="dxa"/>
          </w:tcPr>
          <w:p w14:paraId="716FC70C" w14:textId="77777777" w:rsidR="00F81D7C" w:rsidRPr="007E0B31" w:rsidRDefault="00F81D7C" w:rsidP="00F81D7C">
            <w:pPr>
              <w:pStyle w:val="Arial11Bold"/>
              <w:rPr>
                <w:rFonts w:cs="Arial"/>
              </w:rPr>
            </w:pPr>
            <w:r w:rsidRPr="007E0B31">
              <w:rPr>
                <w:rFonts w:cs="Arial"/>
              </w:rPr>
              <w:t>On-Site Generator Site</w:t>
            </w:r>
          </w:p>
        </w:tc>
        <w:tc>
          <w:tcPr>
            <w:tcW w:w="7221" w:type="dxa"/>
          </w:tcPr>
          <w:p w14:paraId="68341A8F" w14:textId="77777777" w:rsidR="00F81D7C" w:rsidRPr="007E0B31" w:rsidRDefault="00F81D7C" w:rsidP="00F81D7C">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F81D7C" w:rsidRPr="007E0B31" w14:paraId="6EC47238" w14:textId="77777777" w:rsidTr="00CF5EC1">
        <w:trPr>
          <w:cantSplit/>
        </w:trPr>
        <w:tc>
          <w:tcPr>
            <w:tcW w:w="2297" w:type="dxa"/>
          </w:tcPr>
          <w:p w14:paraId="3B93C86F" w14:textId="77777777" w:rsidR="00F81D7C" w:rsidRPr="007E0B31" w:rsidRDefault="00F81D7C" w:rsidP="00F81D7C">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7221" w:type="dxa"/>
          </w:tcPr>
          <w:p w14:paraId="2F7D236A"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F81D7C" w:rsidRPr="007E0B31" w14:paraId="0706312C" w14:textId="77777777" w:rsidTr="00CF5EC1">
        <w:trPr>
          <w:cantSplit/>
        </w:trPr>
        <w:tc>
          <w:tcPr>
            <w:tcW w:w="2297" w:type="dxa"/>
          </w:tcPr>
          <w:p w14:paraId="015ED0F3" w14:textId="77777777" w:rsidR="00F81D7C" w:rsidRPr="007E0B31" w:rsidRDefault="00F81D7C" w:rsidP="00F81D7C">
            <w:pPr>
              <w:pStyle w:val="Arial11Bold"/>
              <w:rPr>
                <w:rFonts w:cs="Arial"/>
              </w:rPr>
            </w:pPr>
            <w:r w:rsidRPr="007E0B31">
              <w:rPr>
                <w:rFonts w:cs="Arial"/>
              </w:rPr>
              <w:t>Operating Margin</w:t>
            </w:r>
          </w:p>
        </w:tc>
        <w:tc>
          <w:tcPr>
            <w:tcW w:w="7221" w:type="dxa"/>
          </w:tcPr>
          <w:p w14:paraId="2D829E78" w14:textId="77777777" w:rsidR="00F81D7C" w:rsidRPr="007E0B31" w:rsidRDefault="00F81D7C" w:rsidP="00F81D7C">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F81D7C" w:rsidRPr="007E0B31" w14:paraId="6399AF34" w14:textId="77777777" w:rsidTr="00CF5EC1">
        <w:trPr>
          <w:cantSplit/>
        </w:trPr>
        <w:tc>
          <w:tcPr>
            <w:tcW w:w="2297" w:type="dxa"/>
          </w:tcPr>
          <w:p w14:paraId="13992038" w14:textId="77777777" w:rsidR="00F81D7C" w:rsidRPr="007E0B31" w:rsidRDefault="00F81D7C" w:rsidP="00F81D7C">
            <w:pPr>
              <w:pStyle w:val="Arial11Bold"/>
              <w:rPr>
                <w:rFonts w:cs="Arial"/>
              </w:rPr>
            </w:pPr>
            <w:r w:rsidRPr="007E0B31">
              <w:rPr>
                <w:rFonts w:cs="Arial"/>
              </w:rPr>
              <w:t>Operating Reserve</w:t>
            </w:r>
          </w:p>
        </w:tc>
        <w:tc>
          <w:tcPr>
            <w:tcW w:w="7221" w:type="dxa"/>
          </w:tcPr>
          <w:p w14:paraId="7475BB27" w14:textId="77777777" w:rsidR="00F81D7C" w:rsidRPr="007E0B31" w:rsidRDefault="00F81D7C" w:rsidP="00F81D7C">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F81D7C" w:rsidRPr="007E0B31" w14:paraId="7103EDE6" w14:textId="77777777" w:rsidTr="00CF5EC1">
        <w:trPr>
          <w:cantSplit/>
        </w:trPr>
        <w:tc>
          <w:tcPr>
            <w:tcW w:w="2297" w:type="dxa"/>
          </w:tcPr>
          <w:p w14:paraId="19E35302" w14:textId="77777777" w:rsidR="00F81D7C" w:rsidRPr="007E0B31" w:rsidRDefault="00F81D7C" w:rsidP="00F81D7C">
            <w:pPr>
              <w:pStyle w:val="Arial11Bold"/>
              <w:rPr>
                <w:rFonts w:cs="Arial"/>
              </w:rPr>
            </w:pPr>
            <w:r w:rsidRPr="007E0B31">
              <w:rPr>
                <w:rFonts w:cs="Arial"/>
              </w:rPr>
              <w:t>Operation</w:t>
            </w:r>
          </w:p>
        </w:tc>
        <w:tc>
          <w:tcPr>
            <w:tcW w:w="7221" w:type="dxa"/>
          </w:tcPr>
          <w:p w14:paraId="40F42388" w14:textId="77777777" w:rsidR="00F81D7C" w:rsidRPr="007E0B31" w:rsidRDefault="00F81D7C" w:rsidP="00F81D7C">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F81D7C" w:rsidRPr="007E0B31" w14:paraId="7F250311" w14:textId="77777777" w:rsidTr="00CF5EC1">
        <w:trPr>
          <w:cantSplit/>
        </w:trPr>
        <w:tc>
          <w:tcPr>
            <w:tcW w:w="2297" w:type="dxa"/>
          </w:tcPr>
          <w:p w14:paraId="3ECA740F" w14:textId="77777777" w:rsidR="00F81D7C" w:rsidRPr="007E0B31" w:rsidRDefault="00F81D7C" w:rsidP="00F81D7C">
            <w:pPr>
              <w:pStyle w:val="Arial11Bold"/>
              <w:rPr>
                <w:rFonts w:cs="Arial"/>
              </w:rPr>
            </w:pPr>
            <w:r w:rsidRPr="007E0B31">
              <w:rPr>
                <w:rFonts w:cs="Arial"/>
              </w:rPr>
              <w:lastRenderedPageBreak/>
              <w:t>Operational Data</w:t>
            </w:r>
          </w:p>
        </w:tc>
        <w:tc>
          <w:tcPr>
            <w:tcW w:w="7221" w:type="dxa"/>
          </w:tcPr>
          <w:p w14:paraId="77D345AD" w14:textId="77777777" w:rsidR="00F81D7C" w:rsidRPr="007E0B31" w:rsidRDefault="00F81D7C" w:rsidP="00F81D7C">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F81D7C" w:rsidRPr="007E0B31" w14:paraId="72A00B17" w14:textId="77777777" w:rsidTr="00CF5EC1">
        <w:trPr>
          <w:cantSplit/>
        </w:trPr>
        <w:tc>
          <w:tcPr>
            <w:tcW w:w="2297" w:type="dxa"/>
          </w:tcPr>
          <w:p w14:paraId="49F3A1E1" w14:textId="77777777" w:rsidR="00F81D7C" w:rsidRPr="007E0B31" w:rsidRDefault="00F81D7C" w:rsidP="00F81D7C">
            <w:pPr>
              <w:pStyle w:val="Arial11Bold"/>
              <w:rPr>
                <w:rFonts w:cs="Arial"/>
              </w:rPr>
            </w:pPr>
            <w:r w:rsidRPr="007E0B31">
              <w:rPr>
                <w:rFonts w:cs="Arial"/>
              </w:rPr>
              <w:t>Operational Day</w:t>
            </w:r>
          </w:p>
        </w:tc>
        <w:tc>
          <w:tcPr>
            <w:tcW w:w="7221" w:type="dxa"/>
          </w:tcPr>
          <w:p w14:paraId="22961493" w14:textId="77777777" w:rsidR="00F81D7C" w:rsidRPr="007E0B31" w:rsidRDefault="00F81D7C" w:rsidP="00F81D7C">
            <w:pPr>
              <w:pStyle w:val="TableArial11"/>
              <w:rPr>
                <w:rFonts w:cs="Arial"/>
              </w:rPr>
            </w:pPr>
            <w:r w:rsidRPr="007E0B31">
              <w:rPr>
                <w:rFonts w:cs="Arial"/>
              </w:rPr>
              <w:t>The period from 0500 hours on one day to 0500 on the following day.</w:t>
            </w:r>
          </w:p>
        </w:tc>
      </w:tr>
      <w:tr w:rsidR="00F81D7C" w:rsidRPr="007E0B31" w14:paraId="4B79EEEB" w14:textId="77777777" w:rsidTr="00CF5EC1">
        <w:trPr>
          <w:cantSplit/>
        </w:trPr>
        <w:tc>
          <w:tcPr>
            <w:tcW w:w="2297" w:type="dxa"/>
          </w:tcPr>
          <w:p w14:paraId="00D65A56" w14:textId="77777777" w:rsidR="00F81D7C" w:rsidRPr="007E0B31" w:rsidRDefault="00F81D7C" w:rsidP="00F81D7C">
            <w:pPr>
              <w:pStyle w:val="Arial11Bold"/>
              <w:rPr>
                <w:rFonts w:cs="Arial"/>
              </w:rPr>
            </w:pPr>
            <w:r w:rsidRPr="007E0B31">
              <w:rPr>
                <w:rFonts w:cs="Arial"/>
              </w:rPr>
              <w:t>Operation Diagrams</w:t>
            </w:r>
          </w:p>
        </w:tc>
        <w:tc>
          <w:tcPr>
            <w:tcW w:w="7221" w:type="dxa"/>
          </w:tcPr>
          <w:p w14:paraId="3A5434CA" w14:textId="77777777" w:rsidR="00F81D7C" w:rsidRPr="007E0B31" w:rsidRDefault="00F81D7C" w:rsidP="00F81D7C">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F81D7C" w:rsidRPr="007E0B31" w14:paraId="605B3609" w14:textId="77777777" w:rsidTr="00CF5EC1">
        <w:trPr>
          <w:cantSplit/>
        </w:trPr>
        <w:tc>
          <w:tcPr>
            <w:tcW w:w="2297" w:type="dxa"/>
          </w:tcPr>
          <w:p w14:paraId="1FCF81E4" w14:textId="77777777" w:rsidR="00F81D7C" w:rsidRPr="007E0B31" w:rsidRDefault="00F81D7C" w:rsidP="00F81D7C">
            <w:pPr>
              <w:pStyle w:val="Arial11Bold"/>
              <w:rPr>
                <w:rFonts w:cs="Arial"/>
              </w:rPr>
            </w:pPr>
            <w:r w:rsidRPr="007E0B31">
              <w:rPr>
                <w:rFonts w:cs="Arial"/>
              </w:rPr>
              <w:t>Operational Effect</w:t>
            </w:r>
          </w:p>
        </w:tc>
        <w:tc>
          <w:tcPr>
            <w:tcW w:w="7221" w:type="dxa"/>
          </w:tcPr>
          <w:p w14:paraId="76B6DD78" w14:textId="77777777" w:rsidR="00F81D7C" w:rsidRPr="007E0B31" w:rsidRDefault="00F81D7C" w:rsidP="00F81D7C">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F81D7C" w:rsidRPr="007E0B31" w14:paraId="1CAC0F6C" w14:textId="77777777" w:rsidTr="00CF5EC1">
        <w:trPr>
          <w:cantSplit/>
        </w:trPr>
        <w:tc>
          <w:tcPr>
            <w:tcW w:w="2297" w:type="dxa"/>
          </w:tcPr>
          <w:p w14:paraId="2634D169" w14:textId="77777777" w:rsidR="00F81D7C" w:rsidRPr="007E0B31" w:rsidRDefault="00F81D7C" w:rsidP="00F81D7C">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7221" w:type="dxa"/>
          </w:tcPr>
          <w:p w14:paraId="53527053" w14:textId="59F2C50B" w:rsidR="00F81D7C" w:rsidRPr="007E0B31" w:rsidRDefault="00F81D7C" w:rsidP="00F81D7C">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F81D7C" w:rsidRPr="007E0B31" w14:paraId="6473278D" w14:textId="77777777" w:rsidTr="00CF5EC1">
        <w:trPr>
          <w:cantSplit/>
        </w:trPr>
        <w:tc>
          <w:tcPr>
            <w:tcW w:w="2297" w:type="dxa"/>
          </w:tcPr>
          <w:p w14:paraId="0FD871F6" w14:textId="5FABA3D0" w:rsidR="00F81D7C" w:rsidRPr="007E0B31" w:rsidRDefault="00F81D7C" w:rsidP="00F81D7C">
            <w:pPr>
              <w:pStyle w:val="Arial11Bold"/>
              <w:rPr>
                <w:rFonts w:cs="Arial"/>
              </w:rPr>
            </w:pPr>
            <w:bookmarkStart w:id="54" w:name="_DV_C41"/>
            <w:r w:rsidRPr="007E0B31">
              <w:rPr>
                <w:rFonts w:cs="Arial"/>
              </w:rPr>
              <w:t>Operational Notifications</w:t>
            </w:r>
            <w:bookmarkEnd w:id="54"/>
          </w:p>
        </w:tc>
        <w:tc>
          <w:tcPr>
            <w:tcW w:w="7221" w:type="dxa"/>
          </w:tcPr>
          <w:p w14:paraId="7D98A808" w14:textId="07D64618" w:rsidR="00F81D7C" w:rsidRPr="007E0B31" w:rsidRDefault="00F81D7C" w:rsidP="00F81D7C">
            <w:pPr>
              <w:pStyle w:val="TableArial11"/>
              <w:rPr>
                <w:rFonts w:cs="Arial"/>
              </w:rPr>
            </w:pPr>
            <w:bookmarkStart w:id="55"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55"/>
          </w:p>
        </w:tc>
      </w:tr>
      <w:tr w:rsidR="00F81D7C" w:rsidRPr="007E0B31" w14:paraId="5A6E5201" w14:textId="77777777" w:rsidTr="00CF5EC1">
        <w:trPr>
          <w:cantSplit/>
        </w:trPr>
        <w:tc>
          <w:tcPr>
            <w:tcW w:w="2297" w:type="dxa"/>
          </w:tcPr>
          <w:p w14:paraId="30C134C0" w14:textId="77777777" w:rsidR="00F81D7C" w:rsidRPr="007E0B31" w:rsidRDefault="00F81D7C" w:rsidP="00F81D7C">
            <w:pPr>
              <w:pStyle w:val="Arial11Bold"/>
              <w:rPr>
                <w:rFonts w:cs="Arial"/>
              </w:rPr>
            </w:pPr>
            <w:r w:rsidRPr="007E0B31">
              <w:rPr>
                <w:rFonts w:cs="Arial"/>
              </w:rPr>
              <w:t>Operational Planning</w:t>
            </w:r>
          </w:p>
        </w:tc>
        <w:tc>
          <w:tcPr>
            <w:tcW w:w="7221" w:type="dxa"/>
          </w:tcPr>
          <w:p w14:paraId="7F116C22" w14:textId="65769247" w:rsidR="00F81D7C" w:rsidRPr="007E0B31" w:rsidRDefault="00F81D7C" w:rsidP="00F81D7C">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78EC5FC6" w:rsidRPr="004E64E8">
              <w:rPr>
                <w:rFonts w:cs="Arial"/>
              </w:rPr>
              <w:t>the</w:t>
            </w:r>
            <w:r w:rsidRPr="329F1AB0">
              <w:rPr>
                <w:rFonts w:cs="Arial"/>
                <w:b/>
                <w:bCs/>
              </w:rPr>
              <w:t xml:space="preserve"> </w:t>
            </w:r>
            <w:r w:rsidR="6736273A" w:rsidRPr="329F1AB0">
              <w:rPr>
                <w:rFonts w:cs="Arial"/>
                <w:b/>
                <w:bCs/>
              </w:rPr>
              <w:t xml:space="preserve"> ESO</w:t>
            </w:r>
            <w:r w:rsidRPr="329F1AB0">
              <w:rPr>
                <w:rFonts w:cs="Arial"/>
                <w:b/>
                <w:bCs/>
              </w:rPr>
              <w:t xml:space="preserve">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F81D7C" w:rsidRPr="007E0B31" w14:paraId="2391955F" w14:textId="77777777" w:rsidTr="00CF5EC1">
        <w:trPr>
          <w:cantSplit/>
        </w:trPr>
        <w:tc>
          <w:tcPr>
            <w:tcW w:w="2297" w:type="dxa"/>
          </w:tcPr>
          <w:p w14:paraId="554CE1BB" w14:textId="77777777" w:rsidR="00F81D7C" w:rsidRPr="007E0B31" w:rsidRDefault="00F81D7C" w:rsidP="00F81D7C">
            <w:pPr>
              <w:pStyle w:val="Arial11Bold"/>
              <w:rPr>
                <w:rFonts w:cs="Arial"/>
              </w:rPr>
            </w:pPr>
            <w:r w:rsidRPr="007E0B31">
              <w:rPr>
                <w:rFonts w:cs="Arial"/>
              </w:rPr>
              <w:t xml:space="preserve">Operational Planning Margin </w:t>
            </w:r>
          </w:p>
        </w:tc>
        <w:tc>
          <w:tcPr>
            <w:tcW w:w="7221" w:type="dxa"/>
          </w:tcPr>
          <w:p w14:paraId="017C95F5" w14:textId="0ABFFC9A" w:rsidR="00F81D7C" w:rsidRPr="007E0B31" w:rsidRDefault="00F81D7C" w:rsidP="00F81D7C">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F81D7C" w:rsidRPr="007E0B31" w14:paraId="2C70A3EB" w14:textId="77777777" w:rsidTr="00CF5EC1">
        <w:trPr>
          <w:cantSplit/>
        </w:trPr>
        <w:tc>
          <w:tcPr>
            <w:tcW w:w="2297" w:type="dxa"/>
          </w:tcPr>
          <w:p w14:paraId="231C2E4A" w14:textId="77777777" w:rsidR="00F81D7C" w:rsidRPr="007E0B31" w:rsidRDefault="00F81D7C" w:rsidP="00F81D7C">
            <w:pPr>
              <w:pStyle w:val="Arial11Bold"/>
              <w:rPr>
                <w:rFonts w:cs="Arial"/>
              </w:rPr>
            </w:pPr>
            <w:r w:rsidRPr="007E0B31">
              <w:rPr>
                <w:rFonts w:cs="Arial"/>
              </w:rPr>
              <w:t>Operational Planning Phase</w:t>
            </w:r>
          </w:p>
        </w:tc>
        <w:tc>
          <w:tcPr>
            <w:tcW w:w="7221" w:type="dxa"/>
          </w:tcPr>
          <w:p w14:paraId="0B288485" w14:textId="77777777" w:rsidR="00F81D7C" w:rsidRPr="007E0B31" w:rsidRDefault="00F81D7C" w:rsidP="00F81D7C">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F81D7C" w:rsidRPr="007E0B31" w14:paraId="5168CED3" w14:textId="77777777" w:rsidTr="00CF5EC1">
        <w:trPr>
          <w:cantSplit/>
        </w:trPr>
        <w:tc>
          <w:tcPr>
            <w:tcW w:w="2297" w:type="dxa"/>
          </w:tcPr>
          <w:p w14:paraId="784D3609" w14:textId="77777777" w:rsidR="00F81D7C" w:rsidRPr="007E0B31" w:rsidRDefault="00F81D7C" w:rsidP="00F81D7C">
            <w:pPr>
              <w:pStyle w:val="Arial11Bold"/>
              <w:rPr>
                <w:rFonts w:cs="Arial"/>
              </w:rPr>
            </w:pPr>
            <w:r w:rsidRPr="007E0B31">
              <w:rPr>
                <w:rFonts w:cs="Arial"/>
              </w:rPr>
              <w:t>Operational Procedures</w:t>
            </w:r>
          </w:p>
        </w:tc>
        <w:tc>
          <w:tcPr>
            <w:tcW w:w="7221" w:type="dxa"/>
          </w:tcPr>
          <w:p w14:paraId="451F00A7" w14:textId="77777777" w:rsidR="00F81D7C" w:rsidRPr="007E0B31" w:rsidRDefault="00F81D7C" w:rsidP="00F81D7C">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F81D7C" w:rsidRPr="007E0B31" w14:paraId="756B3E49" w14:textId="77777777" w:rsidTr="00CF5EC1">
        <w:trPr>
          <w:cantSplit/>
        </w:trPr>
        <w:tc>
          <w:tcPr>
            <w:tcW w:w="2297" w:type="dxa"/>
          </w:tcPr>
          <w:p w14:paraId="3CD34B6B" w14:textId="77777777" w:rsidR="00F81D7C" w:rsidRPr="007E0B31" w:rsidRDefault="00F81D7C" w:rsidP="00F81D7C">
            <w:pPr>
              <w:pStyle w:val="Arial11Bold"/>
              <w:rPr>
                <w:rFonts w:cs="Arial"/>
              </w:rPr>
            </w:pPr>
            <w:r w:rsidRPr="007E0B31">
              <w:rPr>
                <w:rFonts w:cs="Arial"/>
              </w:rPr>
              <w:t>Operational Switching</w:t>
            </w:r>
          </w:p>
        </w:tc>
        <w:tc>
          <w:tcPr>
            <w:tcW w:w="7221" w:type="dxa"/>
          </w:tcPr>
          <w:p w14:paraId="11012EC0" w14:textId="782A13A7" w:rsidR="00F81D7C" w:rsidRPr="007E0B31" w:rsidRDefault="00F81D7C" w:rsidP="00F81D7C">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F81D7C" w:rsidRPr="007E0B31" w14:paraId="19E6505D" w14:textId="77777777" w:rsidTr="00CF5EC1">
        <w:trPr>
          <w:cantSplit/>
        </w:trPr>
        <w:tc>
          <w:tcPr>
            <w:tcW w:w="2297" w:type="dxa"/>
          </w:tcPr>
          <w:p w14:paraId="2E415BC0" w14:textId="77777777" w:rsidR="00F81D7C" w:rsidRPr="007E0B31" w:rsidRDefault="00F81D7C" w:rsidP="00F81D7C">
            <w:pPr>
              <w:pStyle w:val="Arial11Bold"/>
              <w:rPr>
                <w:rFonts w:cs="Arial"/>
              </w:rPr>
            </w:pPr>
            <w:r w:rsidRPr="007E0B31">
              <w:rPr>
                <w:rFonts w:cs="Arial"/>
              </w:rPr>
              <w:lastRenderedPageBreak/>
              <w:t>Other Relevant Data</w:t>
            </w:r>
          </w:p>
        </w:tc>
        <w:tc>
          <w:tcPr>
            <w:tcW w:w="7221" w:type="dxa"/>
          </w:tcPr>
          <w:p w14:paraId="1C699783" w14:textId="77777777" w:rsidR="00F81D7C" w:rsidRPr="007E0B31" w:rsidRDefault="00F81D7C" w:rsidP="00F81D7C">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F81D7C" w:rsidRPr="007E0B31" w14:paraId="24B77B54" w14:textId="77777777" w:rsidTr="00CF5EC1">
        <w:trPr>
          <w:cantSplit/>
        </w:trPr>
        <w:tc>
          <w:tcPr>
            <w:tcW w:w="2297" w:type="dxa"/>
          </w:tcPr>
          <w:p w14:paraId="33A5B61C" w14:textId="77777777" w:rsidR="00F81D7C" w:rsidRPr="007E0B31" w:rsidRDefault="00F81D7C" w:rsidP="00F81D7C">
            <w:pPr>
              <w:pStyle w:val="Arial11Bold"/>
              <w:rPr>
                <w:rFonts w:cs="Arial"/>
              </w:rPr>
            </w:pPr>
            <w:r w:rsidRPr="007E0B31">
              <w:rPr>
                <w:rFonts w:cs="Arial"/>
              </w:rPr>
              <w:t>OTSDUW Arrangements</w:t>
            </w:r>
          </w:p>
        </w:tc>
        <w:tc>
          <w:tcPr>
            <w:tcW w:w="7221" w:type="dxa"/>
          </w:tcPr>
          <w:p w14:paraId="77481E18" w14:textId="77777777" w:rsidR="00F81D7C" w:rsidRPr="007E0B31" w:rsidRDefault="00F81D7C" w:rsidP="00F81D7C">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F81D7C" w:rsidRPr="007E0B31" w14:paraId="6566765E" w14:textId="77777777" w:rsidTr="00CF5EC1">
        <w:trPr>
          <w:cantSplit/>
        </w:trPr>
        <w:tc>
          <w:tcPr>
            <w:tcW w:w="2297" w:type="dxa"/>
          </w:tcPr>
          <w:p w14:paraId="2E02FBB1" w14:textId="77777777" w:rsidR="00F81D7C" w:rsidRPr="007E0B31" w:rsidRDefault="00F81D7C" w:rsidP="00F81D7C">
            <w:pPr>
              <w:pStyle w:val="Arial11Bold"/>
              <w:rPr>
                <w:rFonts w:cs="Arial"/>
              </w:rPr>
            </w:pPr>
            <w:r w:rsidRPr="007E0B31">
              <w:rPr>
                <w:rFonts w:cs="Arial"/>
              </w:rPr>
              <w:t>OTSDUW Data and Information</w:t>
            </w:r>
          </w:p>
        </w:tc>
        <w:tc>
          <w:tcPr>
            <w:tcW w:w="7221" w:type="dxa"/>
          </w:tcPr>
          <w:p w14:paraId="437E754A" w14:textId="7B9123D2" w:rsidR="00F81D7C" w:rsidRPr="007E0B31" w:rsidRDefault="00F81D7C" w:rsidP="00F81D7C">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F81D7C" w:rsidRPr="007E0B31" w14:paraId="0DFC68CA" w14:textId="77777777" w:rsidTr="00CF5EC1">
        <w:trPr>
          <w:cantSplit/>
        </w:trPr>
        <w:tc>
          <w:tcPr>
            <w:tcW w:w="2297" w:type="dxa"/>
          </w:tcPr>
          <w:p w14:paraId="26D7CFDD" w14:textId="77777777" w:rsidR="00F81D7C" w:rsidRPr="007E0B31" w:rsidRDefault="00F81D7C" w:rsidP="00F81D7C">
            <w:pPr>
              <w:pStyle w:val="Arial11Bold"/>
              <w:rPr>
                <w:rFonts w:cs="Arial"/>
              </w:rPr>
            </w:pPr>
            <w:r w:rsidRPr="007E0B31">
              <w:rPr>
                <w:rFonts w:cs="Arial"/>
              </w:rPr>
              <w:t>OTSDUW DC Converter</w:t>
            </w:r>
          </w:p>
        </w:tc>
        <w:tc>
          <w:tcPr>
            <w:tcW w:w="7221" w:type="dxa"/>
          </w:tcPr>
          <w:p w14:paraId="404E1159" w14:textId="77777777" w:rsidR="00F81D7C" w:rsidRPr="007E0B31" w:rsidRDefault="00F81D7C" w:rsidP="00F81D7C">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F81D7C" w:rsidRPr="007E0B31" w14:paraId="1F5DFCE4" w14:textId="77777777" w:rsidTr="00CF5EC1">
        <w:trPr>
          <w:cantSplit/>
        </w:trPr>
        <w:tc>
          <w:tcPr>
            <w:tcW w:w="2297" w:type="dxa"/>
          </w:tcPr>
          <w:p w14:paraId="274CBE9D" w14:textId="77777777" w:rsidR="00F81D7C" w:rsidRPr="007E0B31" w:rsidRDefault="00F81D7C" w:rsidP="00F81D7C">
            <w:pPr>
              <w:pStyle w:val="Arial11Bold"/>
              <w:rPr>
                <w:rFonts w:cs="Arial"/>
              </w:rPr>
            </w:pPr>
            <w:r w:rsidRPr="007E0B31">
              <w:rPr>
                <w:rFonts w:cs="Arial"/>
              </w:rPr>
              <w:t>OTSDUW Development and Data Timetable</w:t>
            </w:r>
          </w:p>
        </w:tc>
        <w:tc>
          <w:tcPr>
            <w:tcW w:w="7221" w:type="dxa"/>
          </w:tcPr>
          <w:p w14:paraId="46394D79" w14:textId="77777777" w:rsidR="00F81D7C" w:rsidRPr="007E0B31" w:rsidRDefault="00F81D7C" w:rsidP="00F81D7C">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F81D7C" w:rsidRPr="007E0B31" w14:paraId="12983990" w14:textId="77777777" w:rsidTr="00CF5EC1">
        <w:trPr>
          <w:cantSplit/>
        </w:trPr>
        <w:tc>
          <w:tcPr>
            <w:tcW w:w="2297" w:type="dxa"/>
          </w:tcPr>
          <w:p w14:paraId="73BB79D0" w14:textId="77777777" w:rsidR="00F81D7C" w:rsidRPr="007E0B31" w:rsidRDefault="00F81D7C" w:rsidP="00F81D7C">
            <w:pPr>
              <w:pStyle w:val="Arial11Bold"/>
              <w:rPr>
                <w:rFonts w:cs="Arial"/>
              </w:rPr>
            </w:pPr>
            <w:r w:rsidRPr="007E0B31">
              <w:rPr>
                <w:rFonts w:cs="Arial"/>
              </w:rPr>
              <w:t xml:space="preserve">OTSDUW Network Data and Information </w:t>
            </w:r>
          </w:p>
        </w:tc>
        <w:tc>
          <w:tcPr>
            <w:tcW w:w="7221" w:type="dxa"/>
          </w:tcPr>
          <w:p w14:paraId="7A3D093C" w14:textId="0A18302C" w:rsidR="00F81D7C" w:rsidRPr="007E0B31" w:rsidRDefault="00F81D7C" w:rsidP="00F81D7C">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F81D7C" w:rsidRPr="007E0B31" w14:paraId="2F357AF2" w14:textId="77777777" w:rsidTr="00CF5EC1">
        <w:trPr>
          <w:cantSplit/>
        </w:trPr>
        <w:tc>
          <w:tcPr>
            <w:tcW w:w="2297" w:type="dxa"/>
          </w:tcPr>
          <w:p w14:paraId="74E4F90A" w14:textId="77777777" w:rsidR="00F81D7C" w:rsidRPr="007E0B31" w:rsidRDefault="00F81D7C" w:rsidP="00F81D7C">
            <w:pPr>
              <w:pStyle w:val="Arial11Bold"/>
              <w:rPr>
                <w:rFonts w:cs="Arial"/>
              </w:rPr>
            </w:pPr>
            <w:r w:rsidRPr="007E0B31">
              <w:rPr>
                <w:rFonts w:cs="Arial"/>
              </w:rPr>
              <w:t>OTSDUW Plant and Apparatus</w:t>
            </w:r>
          </w:p>
        </w:tc>
        <w:tc>
          <w:tcPr>
            <w:tcW w:w="7221" w:type="dxa"/>
          </w:tcPr>
          <w:p w14:paraId="0F32E986" w14:textId="77777777" w:rsidR="00F81D7C" w:rsidRPr="007E0B31" w:rsidRDefault="00F81D7C" w:rsidP="00F81D7C">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F81D7C" w:rsidRPr="007E0B31" w14:paraId="365142B1" w14:textId="77777777" w:rsidTr="00CF5EC1">
        <w:trPr>
          <w:cantSplit/>
        </w:trPr>
        <w:tc>
          <w:tcPr>
            <w:tcW w:w="2297" w:type="dxa"/>
          </w:tcPr>
          <w:p w14:paraId="31BA5169" w14:textId="77777777" w:rsidR="00F81D7C" w:rsidRPr="007E0B31" w:rsidRDefault="00F81D7C" w:rsidP="00F81D7C">
            <w:pPr>
              <w:pStyle w:val="Arial11Bold"/>
              <w:rPr>
                <w:rFonts w:cs="Arial"/>
              </w:rPr>
            </w:pPr>
            <w:r w:rsidRPr="007E0B31">
              <w:rPr>
                <w:rFonts w:cs="Arial"/>
              </w:rPr>
              <w:t>OTSUA Transfer Time</w:t>
            </w:r>
          </w:p>
        </w:tc>
        <w:tc>
          <w:tcPr>
            <w:tcW w:w="7221" w:type="dxa"/>
          </w:tcPr>
          <w:p w14:paraId="53D1E529" w14:textId="77777777" w:rsidR="00F81D7C" w:rsidRPr="007E0B31" w:rsidRDefault="00F81D7C" w:rsidP="00F81D7C">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F81D7C" w:rsidRPr="007E0B31" w14:paraId="3D6D4D93" w14:textId="77777777" w:rsidTr="00CF5EC1">
        <w:trPr>
          <w:cantSplit/>
        </w:trPr>
        <w:tc>
          <w:tcPr>
            <w:tcW w:w="2297" w:type="dxa"/>
          </w:tcPr>
          <w:p w14:paraId="6678503F" w14:textId="77777777" w:rsidR="00F81D7C" w:rsidRPr="007E0B31" w:rsidRDefault="00F81D7C" w:rsidP="00F81D7C">
            <w:pPr>
              <w:pStyle w:val="Arial11Bold"/>
              <w:rPr>
                <w:rFonts w:cs="Arial"/>
              </w:rPr>
            </w:pPr>
            <w:r w:rsidRPr="007E0B31">
              <w:rPr>
                <w:rFonts w:cs="Arial"/>
              </w:rPr>
              <w:t>Out of Synchronism</w:t>
            </w:r>
          </w:p>
        </w:tc>
        <w:tc>
          <w:tcPr>
            <w:tcW w:w="7221" w:type="dxa"/>
          </w:tcPr>
          <w:p w14:paraId="30AB79D2" w14:textId="77777777" w:rsidR="00F81D7C" w:rsidRPr="007E0B31" w:rsidRDefault="00F81D7C" w:rsidP="00F81D7C">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F81D7C" w:rsidRPr="007E0B31" w14:paraId="04D20161" w14:textId="77777777" w:rsidTr="00CF5EC1">
        <w:trPr>
          <w:cantSplit/>
        </w:trPr>
        <w:tc>
          <w:tcPr>
            <w:tcW w:w="2297" w:type="dxa"/>
          </w:tcPr>
          <w:p w14:paraId="2545C38A" w14:textId="77777777" w:rsidR="00F81D7C" w:rsidRPr="007E0B31" w:rsidRDefault="00F81D7C" w:rsidP="00F81D7C">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7221" w:type="dxa"/>
          </w:tcPr>
          <w:p w14:paraId="006B5563" w14:textId="175D7D2A" w:rsidR="00F81D7C" w:rsidRPr="007E0B31" w:rsidRDefault="00F81D7C" w:rsidP="00F81D7C">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w:t>
            </w:r>
            <w:proofErr w:type="gramStart"/>
            <w:r w:rsidRPr="007E0B31">
              <w:rPr>
                <w:rFonts w:cs="Arial"/>
              </w:rPr>
              <w:t xml:space="preserve">time </w:t>
            </w:r>
            <w:r>
              <w:rPr>
                <w:rFonts w:cs="Arial"/>
              </w:rPr>
              <w:t>period</w:t>
            </w:r>
            <w:proofErr w:type="gramEnd"/>
            <w:r>
              <w:rPr>
                <w:rFonts w:cs="Arial"/>
              </w:rPr>
              <w:t xml:space="preserve">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F81D7C" w:rsidRPr="007E0B31" w:rsidRDefault="00F81D7C" w:rsidP="00F81D7C">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F81D7C" w:rsidRPr="007E0B31" w14:paraId="4CD6C7B7" w14:textId="77777777" w:rsidTr="00CF5EC1">
        <w:trPr>
          <w:cantSplit/>
        </w:trPr>
        <w:tc>
          <w:tcPr>
            <w:tcW w:w="2297" w:type="dxa"/>
          </w:tcPr>
          <w:p w14:paraId="078B9004" w14:textId="77777777" w:rsidR="00F81D7C" w:rsidRPr="007E0B31" w:rsidRDefault="00F81D7C" w:rsidP="00F81D7C">
            <w:pPr>
              <w:pStyle w:val="Arial11Bold"/>
              <w:rPr>
                <w:rFonts w:cs="Arial"/>
              </w:rPr>
            </w:pPr>
            <w:r w:rsidRPr="007E0B31">
              <w:rPr>
                <w:rFonts w:cs="Arial"/>
              </w:rPr>
              <w:t>Over-excitation Limiter</w:t>
            </w:r>
          </w:p>
        </w:tc>
        <w:tc>
          <w:tcPr>
            <w:tcW w:w="7221" w:type="dxa"/>
          </w:tcPr>
          <w:p w14:paraId="102093E7" w14:textId="2C3E59FC"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30243EFA" w14:textId="77777777" w:rsidTr="00CF5EC1">
        <w:trPr>
          <w:cantSplit/>
        </w:trPr>
        <w:tc>
          <w:tcPr>
            <w:tcW w:w="2297" w:type="dxa"/>
          </w:tcPr>
          <w:p w14:paraId="66B8A1EA" w14:textId="0810689B" w:rsidR="00F81D7C" w:rsidRPr="007E0B31" w:rsidRDefault="00F81D7C" w:rsidP="00F81D7C">
            <w:pPr>
              <w:pStyle w:val="Arial11Bold"/>
              <w:rPr>
                <w:rFonts w:cs="Arial"/>
              </w:rPr>
            </w:pPr>
            <w:r w:rsidRPr="007E0B31">
              <w:rPr>
                <w:rFonts w:cs="Arial"/>
              </w:rPr>
              <w:t>Panel Chair</w:t>
            </w:r>
            <w:r>
              <w:rPr>
                <w:rFonts w:cs="Arial"/>
              </w:rPr>
              <w:t>person</w:t>
            </w:r>
          </w:p>
        </w:tc>
        <w:tc>
          <w:tcPr>
            <w:tcW w:w="7221" w:type="dxa"/>
          </w:tcPr>
          <w:p w14:paraId="54287BDA" w14:textId="77777777" w:rsidR="00F81D7C" w:rsidRPr="007E0B31" w:rsidRDefault="00F81D7C" w:rsidP="00F81D7C">
            <w:pPr>
              <w:pStyle w:val="TableArial11"/>
              <w:rPr>
                <w:rFonts w:cs="Arial"/>
              </w:rPr>
            </w:pPr>
            <w:r w:rsidRPr="007E0B31">
              <w:rPr>
                <w:rFonts w:cs="Arial"/>
              </w:rPr>
              <w:t>A person appointed as such in accordance with GR.4.1.</w:t>
            </w:r>
          </w:p>
        </w:tc>
      </w:tr>
      <w:tr w:rsidR="00F81D7C" w:rsidRPr="007E0B31" w14:paraId="407A0574" w14:textId="77777777" w:rsidTr="00CF5EC1">
        <w:trPr>
          <w:cantSplit/>
        </w:trPr>
        <w:tc>
          <w:tcPr>
            <w:tcW w:w="2297" w:type="dxa"/>
          </w:tcPr>
          <w:p w14:paraId="7990BC0E" w14:textId="77777777" w:rsidR="00F81D7C" w:rsidRPr="007E0B31" w:rsidRDefault="00F81D7C" w:rsidP="00F81D7C">
            <w:pPr>
              <w:pStyle w:val="Arial11Bold"/>
              <w:rPr>
                <w:rFonts w:cs="Arial"/>
              </w:rPr>
            </w:pPr>
            <w:r w:rsidRPr="007E0B31">
              <w:rPr>
                <w:rFonts w:cs="Arial"/>
              </w:rPr>
              <w:t>Panel Member</w:t>
            </w:r>
          </w:p>
        </w:tc>
        <w:tc>
          <w:tcPr>
            <w:tcW w:w="7221" w:type="dxa"/>
          </w:tcPr>
          <w:p w14:paraId="408B70FA" w14:textId="77777777" w:rsidR="00F81D7C" w:rsidRPr="007E0B31" w:rsidRDefault="00F81D7C" w:rsidP="00F81D7C">
            <w:pPr>
              <w:pStyle w:val="TableArial11"/>
              <w:rPr>
                <w:rFonts w:cs="Arial"/>
              </w:rPr>
            </w:pPr>
            <w:r w:rsidRPr="007E0B31">
              <w:rPr>
                <w:rFonts w:cs="Arial"/>
              </w:rPr>
              <w:t>Any of the persons identified as such in GR.4.</w:t>
            </w:r>
          </w:p>
        </w:tc>
      </w:tr>
      <w:tr w:rsidR="00F81D7C" w:rsidRPr="007E0B31" w14:paraId="4408AF49" w14:textId="77777777" w:rsidTr="00CF5EC1">
        <w:trPr>
          <w:cantSplit/>
        </w:trPr>
        <w:tc>
          <w:tcPr>
            <w:tcW w:w="2297" w:type="dxa"/>
          </w:tcPr>
          <w:p w14:paraId="24301CCB" w14:textId="77777777" w:rsidR="00F81D7C" w:rsidRPr="007E0B31" w:rsidRDefault="00F81D7C" w:rsidP="00F81D7C">
            <w:pPr>
              <w:pStyle w:val="Arial11Bold"/>
              <w:rPr>
                <w:rFonts w:cs="Arial"/>
              </w:rPr>
            </w:pPr>
            <w:r w:rsidRPr="007E0B31">
              <w:rPr>
                <w:rFonts w:cs="Arial"/>
              </w:rPr>
              <w:t>Panel Members’</w:t>
            </w:r>
          </w:p>
          <w:p w14:paraId="64CD4F91" w14:textId="77777777" w:rsidR="00F81D7C" w:rsidRPr="007E0B31" w:rsidRDefault="00F81D7C" w:rsidP="00F81D7C">
            <w:pPr>
              <w:pStyle w:val="Arial11Bold"/>
              <w:rPr>
                <w:rFonts w:cs="Arial"/>
              </w:rPr>
            </w:pPr>
            <w:r w:rsidRPr="007E0B31">
              <w:rPr>
                <w:rFonts w:cs="Arial"/>
              </w:rPr>
              <w:t>Recommendation</w:t>
            </w:r>
          </w:p>
        </w:tc>
        <w:tc>
          <w:tcPr>
            <w:tcW w:w="7221" w:type="dxa"/>
          </w:tcPr>
          <w:p w14:paraId="337253E1" w14:textId="33E0395A" w:rsidR="00F81D7C" w:rsidRPr="007E0B31" w:rsidRDefault="00F81D7C" w:rsidP="00F81D7C">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F81D7C" w:rsidRPr="007E0B31" w14:paraId="73919D58" w14:textId="77777777" w:rsidTr="00CF5EC1">
        <w:trPr>
          <w:cantSplit/>
        </w:trPr>
        <w:tc>
          <w:tcPr>
            <w:tcW w:w="2297" w:type="dxa"/>
          </w:tcPr>
          <w:p w14:paraId="1C39677A" w14:textId="77777777" w:rsidR="00F81D7C" w:rsidRPr="007E0B31" w:rsidRDefault="00F81D7C" w:rsidP="00F81D7C">
            <w:pPr>
              <w:pStyle w:val="Arial11Bold"/>
              <w:rPr>
                <w:rFonts w:cs="Arial"/>
              </w:rPr>
            </w:pPr>
            <w:r w:rsidRPr="007E0B31">
              <w:rPr>
                <w:rFonts w:cs="Arial"/>
              </w:rPr>
              <w:lastRenderedPageBreak/>
              <w:t>Panel Secretary</w:t>
            </w:r>
          </w:p>
        </w:tc>
        <w:tc>
          <w:tcPr>
            <w:tcW w:w="7221" w:type="dxa"/>
          </w:tcPr>
          <w:p w14:paraId="614372A2" w14:textId="77777777" w:rsidR="00F81D7C" w:rsidRPr="007E0B31" w:rsidRDefault="00F81D7C" w:rsidP="00F81D7C">
            <w:pPr>
              <w:pStyle w:val="TableArial11"/>
              <w:rPr>
                <w:rFonts w:cs="Arial"/>
              </w:rPr>
            </w:pPr>
            <w:r w:rsidRPr="007E0B31">
              <w:rPr>
                <w:rFonts w:cs="Arial"/>
              </w:rPr>
              <w:t>A person appointed as such in accordance with GR.3.1.2(d).</w:t>
            </w:r>
          </w:p>
        </w:tc>
      </w:tr>
      <w:tr w:rsidR="00F81D7C" w:rsidRPr="007E0B31" w14:paraId="1D7F1B6B" w14:textId="77777777" w:rsidTr="00CF5EC1">
        <w:trPr>
          <w:cantSplit/>
        </w:trPr>
        <w:tc>
          <w:tcPr>
            <w:tcW w:w="2297" w:type="dxa"/>
          </w:tcPr>
          <w:p w14:paraId="344E39C6" w14:textId="77777777" w:rsidR="00F81D7C" w:rsidRPr="007E0B31" w:rsidRDefault="00F81D7C" w:rsidP="00F81D7C">
            <w:pPr>
              <w:pStyle w:val="Arial11Bold"/>
              <w:rPr>
                <w:rFonts w:cs="Arial"/>
              </w:rPr>
            </w:pPr>
            <w:r w:rsidRPr="007E0B31">
              <w:rPr>
                <w:rFonts w:cs="Arial"/>
              </w:rPr>
              <w:t>Part 1 System Ancillary Services</w:t>
            </w:r>
          </w:p>
        </w:tc>
        <w:tc>
          <w:tcPr>
            <w:tcW w:w="7221" w:type="dxa"/>
          </w:tcPr>
          <w:p w14:paraId="380B1DB3" w14:textId="09F84F33"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F81D7C" w:rsidRPr="007E0B31" w14:paraId="0D7E215D" w14:textId="77777777" w:rsidTr="00CF5EC1">
        <w:trPr>
          <w:cantSplit/>
        </w:trPr>
        <w:tc>
          <w:tcPr>
            <w:tcW w:w="2297" w:type="dxa"/>
          </w:tcPr>
          <w:p w14:paraId="304BA4F9" w14:textId="77777777" w:rsidR="00F81D7C" w:rsidRPr="007E0B31" w:rsidRDefault="00F81D7C" w:rsidP="00F81D7C">
            <w:pPr>
              <w:pStyle w:val="Arial11Bold"/>
              <w:rPr>
                <w:rFonts w:cs="Arial"/>
              </w:rPr>
            </w:pPr>
            <w:r w:rsidRPr="007E0B31">
              <w:rPr>
                <w:rFonts w:cs="Arial"/>
              </w:rPr>
              <w:t>Part 2 System Ancillary Services</w:t>
            </w:r>
          </w:p>
        </w:tc>
        <w:tc>
          <w:tcPr>
            <w:tcW w:w="7221" w:type="dxa"/>
          </w:tcPr>
          <w:p w14:paraId="6104BAC6" w14:textId="77777777"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F81D7C" w:rsidRPr="007E0B31" w14:paraId="15BCB468" w14:textId="77777777" w:rsidTr="00CF5EC1">
        <w:trPr>
          <w:cantSplit/>
        </w:trPr>
        <w:tc>
          <w:tcPr>
            <w:tcW w:w="2297" w:type="dxa"/>
          </w:tcPr>
          <w:p w14:paraId="3AD2A1AF" w14:textId="77777777" w:rsidR="00F81D7C" w:rsidRPr="007E0B31" w:rsidRDefault="00F81D7C" w:rsidP="00F81D7C">
            <w:pPr>
              <w:pStyle w:val="Arial11Bold"/>
              <w:rPr>
                <w:rFonts w:cs="Arial"/>
              </w:rPr>
            </w:pPr>
            <w:r w:rsidRPr="007E0B31">
              <w:rPr>
                <w:rFonts w:cs="Arial"/>
              </w:rPr>
              <w:t>Part Load</w:t>
            </w:r>
          </w:p>
        </w:tc>
        <w:tc>
          <w:tcPr>
            <w:tcW w:w="7221" w:type="dxa"/>
          </w:tcPr>
          <w:p w14:paraId="3D91998E" w14:textId="77777777" w:rsidR="00F81D7C" w:rsidRPr="007E0B31" w:rsidRDefault="00F81D7C" w:rsidP="00F81D7C">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F81D7C" w:rsidRPr="007E0B31" w14:paraId="2651AA6E" w14:textId="77777777" w:rsidTr="00CF5EC1">
        <w:trPr>
          <w:cantSplit/>
        </w:trPr>
        <w:tc>
          <w:tcPr>
            <w:tcW w:w="2297" w:type="dxa"/>
          </w:tcPr>
          <w:p w14:paraId="18C02C4B" w14:textId="05548110" w:rsidR="00F81D7C" w:rsidRPr="0053170A" w:rsidRDefault="00F81D7C" w:rsidP="00F81D7C">
            <w:pPr>
              <w:pStyle w:val="Arial11Bold"/>
              <w:rPr>
                <w:rFonts w:cs="Arial"/>
              </w:rPr>
            </w:pPr>
            <w:r w:rsidRPr="002510FF">
              <w:rPr>
                <w:rFonts w:cs="Arial"/>
              </w:rPr>
              <w:t>Peak Current Rating</w:t>
            </w:r>
          </w:p>
        </w:tc>
        <w:tc>
          <w:tcPr>
            <w:tcW w:w="7221" w:type="dxa"/>
          </w:tcPr>
          <w:p w14:paraId="15E7F46B" w14:textId="77777777" w:rsidR="00F81D7C" w:rsidRPr="002510FF" w:rsidRDefault="00F81D7C" w:rsidP="00F81D7C">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F81D7C" w:rsidRPr="0053170A" w:rsidRDefault="00F81D7C" w:rsidP="00F81D7C">
            <w:pPr>
              <w:pStyle w:val="TableArial11"/>
              <w:rPr>
                <w:rFonts w:cs="Arial"/>
              </w:rPr>
            </w:pPr>
            <w:r w:rsidRPr="002510FF">
              <w:rPr>
                <w:rFonts w:cs="Arial"/>
              </w:rPr>
              <w:t xml:space="preserve">This is the maximum short term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F81D7C" w:rsidRPr="007E0B31" w14:paraId="55F461B9" w14:textId="77777777" w:rsidTr="00CF5EC1">
        <w:trPr>
          <w:cantSplit/>
        </w:trPr>
        <w:tc>
          <w:tcPr>
            <w:tcW w:w="2297" w:type="dxa"/>
          </w:tcPr>
          <w:p w14:paraId="0361A8C4" w14:textId="77777777" w:rsidR="00F81D7C" w:rsidRPr="007E0B31" w:rsidRDefault="00F81D7C" w:rsidP="00F81D7C">
            <w:pPr>
              <w:pStyle w:val="Arial11Bold"/>
              <w:rPr>
                <w:rFonts w:cs="Arial"/>
              </w:rPr>
            </w:pPr>
            <w:r w:rsidRPr="007E0B31">
              <w:rPr>
                <w:rFonts w:cs="Arial"/>
              </w:rPr>
              <w:t>Permit for Work for proximity work</w:t>
            </w:r>
          </w:p>
        </w:tc>
        <w:tc>
          <w:tcPr>
            <w:tcW w:w="7221" w:type="dxa"/>
          </w:tcPr>
          <w:p w14:paraId="54941668"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w:t>
            </w:r>
            <w:proofErr w:type="gramStart"/>
            <w:r w:rsidRPr="007E0B31">
              <w:rPr>
                <w:rFonts w:cs="Arial"/>
              </w:rPr>
              <w:t>permits</w:t>
            </w:r>
            <w:proofErr w:type="gramEnd"/>
            <w:r w:rsidRPr="007E0B31">
              <w:rPr>
                <w:rFonts w:cs="Arial"/>
              </w:rPr>
              <w:t xml:space="preserve"> for work are attached as Appendix E to </w:t>
            </w:r>
            <w:r w:rsidRPr="007E0B31">
              <w:rPr>
                <w:rFonts w:cs="Arial"/>
                <w:b/>
              </w:rPr>
              <w:t>OC8B</w:t>
            </w:r>
            <w:r w:rsidRPr="007E0B31">
              <w:rPr>
                <w:rFonts w:cs="Arial"/>
              </w:rPr>
              <w:t>.</w:t>
            </w:r>
          </w:p>
        </w:tc>
      </w:tr>
      <w:tr w:rsidR="00F81D7C" w:rsidRPr="007E0B31" w14:paraId="1F8F8A6D" w14:textId="77777777" w:rsidTr="00CF5EC1">
        <w:trPr>
          <w:cantSplit/>
        </w:trPr>
        <w:tc>
          <w:tcPr>
            <w:tcW w:w="2297" w:type="dxa"/>
          </w:tcPr>
          <w:p w14:paraId="1B55D572" w14:textId="77777777" w:rsidR="00F81D7C" w:rsidRPr="007E0B31" w:rsidRDefault="00F81D7C" w:rsidP="00F81D7C">
            <w:pPr>
              <w:pStyle w:val="Arial11Bold"/>
              <w:rPr>
                <w:rFonts w:cs="Arial"/>
              </w:rPr>
            </w:pPr>
            <w:r w:rsidRPr="007E0B31">
              <w:rPr>
                <w:rFonts w:cs="Arial"/>
              </w:rPr>
              <w:t>Partial Shutdown</w:t>
            </w:r>
          </w:p>
        </w:tc>
        <w:tc>
          <w:tcPr>
            <w:tcW w:w="7221" w:type="dxa"/>
          </w:tcPr>
          <w:p w14:paraId="46EA24B8" w14:textId="50C4B317" w:rsidR="00F81D7C" w:rsidRPr="007E0B31" w:rsidRDefault="00F81D7C" w:rsidP="00F81D7C">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F81D7C" w:rsidRPr="007E0B31" w14:paraId="01813162" w14:textId="77777777" w:rsidTr="00CF5EC1">
        <w:trPr>
          <w:cantSplit/>
        </w:trPr>
        <w:tc>
          <w:tcPr>
            <w:tcW w:w="2297" w:type="dxa"/>
          </w:tcPr>
          <w:p w14:paraId="60BE3A6F" w14:textId="77777777" w:rsidR="00F81D7C" w:rsidRPr="007E0B31" w:rsidRDefault="00F81D7C" w:rsidP="00F81D7C">
            <w:pPr>
              <w:pStyle w:val="Arial11Bold"/>
              <w:rPr>
                <w:rFonts w:cs="Arial"/>
              </w:rPr>
            </w:pPr>
            <w:r w:rsidRPr="007E0B31">
              <w:rPr>
                <w:rFonts w:cs="Arial"/>
              </w:rPr>
              <w:lastRenderedPageBreak/>
              <w:t>Pending Grid Code Modification Proposal</w:t>
            </w:r>
          </w:p>
        </w:tc>
        <w:tc>
          <w:tcPr>
            <w:tcW w:w="7221" w:type="dxa"/>
          </w:tcPr>
          <w:p w14:paraId="7CD48F0F" w14:textId="10D6A4B5" w:rsidR="00F81D7C" w:rsidRPr="007E0B31" w:rsidRDefault="00F81D7C" w:rsidP="00F81D7C">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39E6CC1F" w:rsidRPr="38E6A229">
              <w:rPr>
                <w:rFonts w:cs="Arial"/>
                <w:b/>
                <w:bCs/>
              </w:rPr>
              <w:t>ESO</w:t>
            </w:r>
            <w:r w:rsidRPr="38E6A229">
              <w:rPr>
                <w:rFonts w:cs="Arial"/>
                <w:b/>
                <w:bCs/>
              </w:rPr>
              <w:t xml:space="preserve">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F81D7C" w:rsidRPr="007E0B31" w14:paraId="6FD50AA9" w14:textId="77777777" w:rsidTr="00CF5EC1">
        <w:trPr>
          <w:cantSplit/>
        </w:trPr>
        <w:tc>
          <w:tcPr>
            <w:tcW w:w="2297" w:type="dxa"/>
          </w:tcPr>
          <w:p w14:paraId="18519627" w14:textId="64385BF6" w:rsidR="00F81D7C" w:rsidRPr="00247DBF" w:rsidRDefault="00F81D7C" w:rsidP="00F81D7C">
            <w:pPr>
              <w:pStyle w:val="Arial11Bold"/>
              <w:rPr>
                <w:rFonts w:cs="Arial"/>
              </w:rPr>
            </w:pPr>
            <w:r w:rsidRPr="002510FF">
              <w:rPr>
                <w:rFonts w:cs="Arial"/>
              </w:rPr>
              <w:t>Phase Jump Angle</w:t>
            </w:r>
          </w:p>
        </w:tc>
        <w:tc>
          <w:tcPr>
            <w:tcW w:w="7221" w:type="dxa"/>
          </w:tcPr>
          <w:p w14:paraId="0CFA0D18" w14:textId="612CCA40" w:rsidR="00F81D7C" w:rsidRPr="00247DBF" w:rsidRDefault="00F81D7C" w:rsidP="00F81D7C">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F81D7C" w:rsidRPr="007E0B31" w14:paraId="4A36544F" w14:textId="77777777" w:rsidTr="00CF5EC1">
        <w:trPr>
          <w:cantSplit/>
        </w:trPr>
        <w:tc>
          <w:tcPr>
            <w:tcW w:w="2297" w:type="dxa"/>
          </w:tcPr>
          <w:p w14:paraId="4B64D01C" w14:textId="0E57E9F2" w:rsidR="00F81D7C" w:rsidRPr="00247DBF" w:rsidRDefault="00F81D7C" w:rsidP="00F81D7C">
            <w:pPr>
              <w:pStyle w:val="Arial11Bold"/>
              <w:rPr>
                <w:rFonts w:cs="Arial"/>
              </w:rPr>
            </w:pPr>
            <w:r w:rsidRPr="002510FF">
              <w:rPr>
                <w:rFonts w:cs="Arial"/>
              </w:rPr>
              <w:t xml:space="preserve">Phase Jump Angle Limit </w:t>
            </w:r>
          </w:p>
        </w:tc>
        <w:tc>
          <w:tcPr>
            <w:tcW w:w="7221" w:type="dxa"/>
          </w:tcPr>
          <w:p w14:paraId="7590AC7E" w14:textId="5DB6A39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F81D7C" w:rsidRPr="007E0B31" w14:paraId="6A5A8541" w14:textId="77777777" w:rsidTr="00CF5EC1">
        <w:trPr>
          <w:cantSplit/>
        </w:trPr>
        <w:tc>
          <w:tcPr>
            <w:tcW w:w="2297" w:type="dxa"/>
          </w:tcPr>
          <w:p w14:paraId="22CECB1C" w14:textId="42AE6D96" w:rsidR="00F81D7C" w:rsidRPr="00247DBF" w:rsidRDefault="00F81D7C" w:rsidP="00F81D7C">
            <w:pPr>
              <w:pStyle w:val="Arial11Bold"/>
              <w:rPr>
                <w:rFonts w:cs="Arial"/>
              </w:rPr>
            </w:pPr>
            <w:r w:rsidRPr="002510FF">
              <w:rPr>
                <w:rFonts w:cs="Arial"/>
              </w:rPr>
              <w:t>Phase Jump Angle Withstand</w:t>
            </w:r>
          </w:p>
        </w:tc>
        <w:tc>
          <w:tcPr>
            <w:tcW w:w="7221" w:type="dxa"/>
          </w:tcPr>
          <w:p w14:paraId="7252B79A" w14:textId="38AEE0E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F81D7C" w:rsidRPr="007E0B31" w14:paraId="05663CAA" w14:textId="77777777" w:rsidTr="00CF5EC1">
        <w:trPr>
          <w:cantSplit/>
        </w:trPr>
        <w:tc>
          <w:tcPr>
            <w:tcW w:w="2297" w:type="dxa"/>
          </w:tcPr>
          <w:p w14:paraId="545024B0" w14:textId="77777777" w:rsidR="00F81D7C" w:rsidRPr="007E0B31" w:rsidRDefault="00F81D7C" w:rsidP="00F81D7C">
            <w:pPr>
              <w:pStyle w:val="Arial11Bold"/>
              <w:rPr>
                <w:rFonts w:cs="Arial"/>
              </w:rPr>
            </w:pPr>
            <w:r w:rsidRPr="007E0B31">
              <w:rPr>
                <w:rFonts w:cs="Arial"/>
              </w:rPr>
              <w:t>Phase (Voltage) Unbalance</w:t>
            </w:r>
          </w:p>
        </w:tc>
        <w:tc>
          <w:tcPr>
            <w:tcW w:w="7221" w:type="dxa"/>
          </w:tcPr>
          <w:p w14:paraId="219C5499" w14:textId="77777777" w:rsidR="00F81D7C" w:rsidRPr="007E0B31" w:rsidRDefault="00F81D7C" w:rsidP="00F81D7C">
            <w:pPr>
              <w:pStyle w:val="TableArial11"/>
              <w:rPr>
                <w:rFonts w:cs="Arial"/>
              </w:rPr>
            </w:pPr>
            <w:r w:rsidRPr="007E0B31">
              <w:rPr>
                <w:rFonts w:cs="Arial"/>
              </w:rPr>
              <w:t>The ratio (in percent) between the rms values of the negative sequence component and the positive sequence component of the voltage.</w:t>
            </w:r>
          </w:p>
        </w:tc>
      </w:tr>
      <w:tr w:rsidR="00F81D7C" w:rsidRPr="007E0B31" w14:paraId="0C635CC5" w14:textId="77777777" w:rsidTr="00CF5EC1">
        <w:trPr>
          <w:cantSplit/>
        </w:trPr>
        <w:tc>
          <w:tcPr>
            <w:tcW w:w="2297" w:type="dxa"/>
          </w:tcPr>
          <w:p w14:paraId="3E31F962" w14:textId="77777777" w:rsidR="00F81D7C" w:rsidRPr="007E0B31" w:rsidRDefault="00F81D7C" w:rsidP="00F81D7C">
            <w:pPr>
              <w:pStyle w:val="Arial11Bold"/>
              <w:rPr>
                <w:rFonts w:cs="Arial"/>
              </w:rPr>
            </w:pPr>
            <w:r w:rsidRPr="007E0B31">
              <w:rPr>
                <w:rFonts w:cs="Arial"/>
              </w:rPr>
              <w:t>Physical Notification</w:t>
            </w:r>
          </w:p>
        </w:tc>
        <w:tc>
          <w:tcPr>
            <w:tcW w:w="7221" w:type="dxa"/>
          </w:tcPr>
          <w:p w14:paraId="1E390436" w14:textId="77777777" w:rsidR="00F81D7C" w:rsidRPr="007E0B31" w:rsidRDefault="00F81D7C" w:rsidP="00F81D7C">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F81D7C" w:rsidRPr="007E0B31" w14:paraId="583C475D" w14:textId="77777777" w:rsidTr="00CF5EC1">
        <w:trPr>
          <w:cantSplit/>
        </w:trPr>
        <w:tc>
          <w:tcPr>
            <w:tcW w:w="2297" w:type="dxa"/>
          </w:tcPr>
          <w:p w14:paraId="5AEA9A2D" w14:textId="77777777" w:rsidR="00F81D7C" w:rsidRPr="007E0B31" w:rsidRDefault="00F81D7C" w:rsidP="00F81D7C">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7221" w:type="dxa"/>
          </w:tcPr>
          <w:p w14:paraId="75299B6B"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F81D7C" w:rsidRPr="007E0B31" w14:paraId="5058EEC1" w14:textId="77777777" w:rsidTr="00CF5EC1">
        <w:trPr>
          <w:cantSplit/>
        </w:trPr>
        <w:tc>
          <w:tcPr>
            <w:tcW w:w="2297" w:type="dxa"/>
          </w:tcPr>
          <w:p w14:paraId="1B8A9F6B" w14:textId="77777777" w:rsidR="00F81D7C" w:rsidRPr="007E0B31" w:rsidRDefault="00F81D7C" w:rsidP="00F81D7C">
            <w:pPr>
              <w:pStyle w:val="Arial11Bold"/>
              <w:rPr>
                <w:rFonts w:cs="Arial"/>
              </w:rPr>
            </w:pPr>
            <w:r w:rsidRPr="007E0B31">
              <w:rPr>
                <w:rFonts w:cs="Arial"/>
              </w:rPr>
              <w:t>Planned Maintenance Outage</w:t>
            </w:r>
          </w:p>
        </w:tc>
        <w:tc>
          <w:tcPr>
            <w:tcW w:w="7221" w:type="dxa"/>
          </w:tcPr>
          <w:p w14:paraId="30127D2D" w14:textId="435FEC76" w:rsidR="00F81D7C" w:rsidRPr="007E0B31" w:rsidRDefault="00F81D7C" w:rsidP="00F81D7C">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F81D7C" w:rsidRPr="007E0B31" w14:paraId="0012AFBC" w14:textId="77777777" w:rsidTr="00CF5EC1">
        <w:trPr>
          <w:cantSplit/>
        </w:trPr>
        <w:tc>
          <w:tcPr>
            <w:tcW w:w="2297" w:type="dxa"/>
          </w:tcPr>
          <w:p w14:paraId="7ECC3FEC" w14:textId="77777777" w:rsidR="00F81D7C" w:rsidRPr="007E0B31" w:rsidRDefault="00F81D7C" w:rsidP="00F81D7C">
            <w:pPr>
              <w:pStyle w:val="Arial11Bold"/>
              <w:rPr>
                <w:rFonts w:cs="Arial"/>
              </w:rPr>
            </w:pPr>
            <w:r w:rsidRPr="007E0B31">
              <w:rPr>
                <w:rFonts w:cs="Arial"/>
              </w:rPr>
              <w:t>Planned Outage</w:t>
            </w:r>
          </w:p>
        </w:tc>
        <w:tc>
          <w:tcPr>
            <w:tcW w:w="7221" w:type="dxa"/>
          </w:tcPr>
          <w:p w14:paraId="7CBD2A74" w14:textId="51FF4C20" w:rsidR="00F81D7C" w:rsidRPr="007E0B31" w:rsidRDefault="00F81D7C" w:rsidP="00F81D7C">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F81D7C" w:rsidRPr="007E0B31" w14:paraId="5F0D47AA" w14:textId="77777777" w:rsidTr="00CF5EC1">
        <w:trPr>
          <w:cantSplit/>
        </w:trPr>
        <w:tc>
          <w:tcPr>
            <w:tcW w:w="2297" w:type="dxa"/>
          </w:tcPr>
          <w:p w14:paraId="67EC820E" w14:textId="77777777" w:rsidR="00F81D7C" w:rsidRPr="007E0B31" w:rsidRDefault="00F81D7C" w:rsidP="00F81D7C">
            <w:pPr>
              <w:pStyle w:val="Arial11Bold"/>
              <w:rPr>
                <w:rFonts w:cs="Arial"/>
              </w:rPr>
            </w:pPr>
            <w:r w:rsidRPr="007E0B31">
              <w:rPr>
                <w:rFonts w:cs="Arial"/>
              </w:rPr>
              <w:t>Plant</w:t>
            </w:r>
          </w:p>
        </w:tc>
        <w:tc>
          <w:tcPr>
            <w:tcW w:w="7221" w:type="dxa"/>
          </w:tcPr>
          <w:p w14:paraId="77464D38" w14:textId="77777777" w:rsidR="00F81D7C" w:rsidRPr="007E0B31" w:rsidRDefault="00F81D7C" w:rsidP="00F81D7C">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F81D7C" w:rsidRPr="007E0B31" w14:paraId="78245E04" w14:textId="77777777" w:rsidTr="00CF5EC1">
        <w:trPr>
          <w:cantSplit/>
        </w:trPr>
        <w:tc>
          <w:tcPr>
            <w:tcW w:w="2297" w:type="dxa"/>
          </w:tcPr>
          <w:p w14:paraId="1B833B5F" w14:textId="77777777" w:rsidR="00F81D7C" w:rsidRPr="007E0B31" w:rsidRDefault="00F81D7C" w:rsidP="00F81D7C">
            <w:pPr>
              <w:pStyle w:val="Arial11Bold"/>
              <w:rPr>
                <w:rFonts w:cs="Arial"/>
              </w:rPr>
            </w:pPr>
            <w:r w:rsidRPr="007E0B31">
              <w:rPr>
                <w:rFonts w:cs="Arial"/>
              </w:rPr>
              <w:lastRenderedPageBreak/>
              <w:t>Point of Common Coupling</w:t>
            </w:r>
          </w:p>
        </w:tc>
        <w:tc>
          <w:tcPr>
            <w:tcW w:w="7221" w:type="dxa"/>
          </w:tcPr>
          <w:p w14:paraId="14897399" w14:textId="77777777" w:rsidR="00F81D7C" w:rsidRPr="007E0B31" w:rsidRDefault="00F81D7C" w:rsidP="00F81D7C">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F81D7C" w:rsidRPr="007E0B31" w14:paraId="5E9A00B9" w14:textId="77777777" w:rsidTr="00CF5EC1">
        <w:trPr>
          <w:cantSplit/>
        </w:trPr>
        <w:tc>
          <w:tcPr>
            <w:tcW w:w="2297" w:type="dxa"/>
          </w:tcPr>
          <w:p w14:paraId="2637AA74" w14:textId="77777777" w:rsidR="00F81D7C" w:rsidRPr="007E0B31" w:rsidRDefault="00F81D7C" w:rsidP="00F81D7C">
            <w:pPr>
              <w:pStyle w:val="Arial11Bold"/>
              <w:rPr>
                <w:rFonts w:cs="Arial"/>
              </w:rPr>
            </w:pPr>
            <w:r w:rsidRPr="007E0B31">
              <w:rPr>
                <w:rFonts w:cs="Arial"/>
              </w:rPr>
              <w:t>Point of Connection</w:t>
            </w:r>
          </w:p>
        </w:tc>
        <w:tc>
          <w:tcPr>
            <w:tcW w:w="7221" w:type="dxa"/>
          </w:tcPr>
          <w:p w14:paraId="4092E64D" w14:textId="77777777" w:rsidR="00F81D7C" w:rsidRPr="007E0B31" w:rsidRDefault="00F81D7C" w:rsidP="00F81D7C">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F81D7C" w:rsidRPr="007E0B31" w14:paraId="12DBCD04" w14:textId="77777777" w:rsidTr="00CF5EC1">
        <w:trPr>
          <w:cantSplit/>
        </w:trPr>
        <w:tc>
          <w:tcPr>
            <w:tcW w:w="2297" w:type="dxa"/>
          </w:tcPr>
          <w:p w14:paraId="551A907F" w14:textId="77777777" w:rsidR="00F81D7C" w:rsidRPr="007E0B31" w:rsidRDefault="00F81D7C" w:rsidP="00F81D7C">
            <w:pPr>
              <w:pStyle w:val="Arial11Bold"/>
              <w:rPr>
                <w:rFonts w:cs="Arial"/>
              </w:rPr>
            </w:pPr>
            <w:r w:rsidRPr="007E0B31">
              <w:rPr>
                <w:rFonts w:cs="Arial"/>
              </w:rPr>
              <w:t>Point of Isolation</w:t>
            </w:r>
          </w:p>
        </w:tc>
        <w:tc>
          <w:tcPr>
            <w:tcW w:w="7221" w:type="dxa"/>
          </w:tcPr>
          <w:p w14:paraId="7726496D" w14:textId="77777777" w:rsidR="00F81D7C" w:rsidRPr="007E0B31" w:rsidRDefault="00F81D7C" w:rsidP="00F81D7C">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F81D7C" w:rsidRPr="007E0B31" w14:paraId="79CC6E2F" w14:textId="77777777" w:rsidTr="00CF5EC1">
        <w:trPr>
          <w:cantSplit/>
        </w:trPr>
        <w:tc>
          <w:tcPr>
            <w:tcW w:w="2297" w:type="dxa"/>
          </w:tcPr>
          <w:p w14:paraId="1554D405" w14:textId="77777777" w:rsidR="00F81D7C" w:rsidRPr="007E0B31" w:rsidRDefault="00F81D7C" w:rsidP="00F81D7C">
            <w:pPr>
              <w:pStyle w:val="Arial11Bold"/>
              <w:rPr>
                <w:rFonts w:cs="Arial"/>
              </w:rPr>
            </w:pPr>
            <w:r w:rsidRPr="007E0B31">
              <w:rPr>
                <w:rFonts w:cs="Arial"/>
              </w:rPr>
              <w:t>Post-Control Phase</w:t>
            </w:r>
          </w:p>
        </w:tc>
        <w:tc>
          <w:tcPr>
            <w:tcW w:w="7221" w:type="dxa"/>
          </w:tcPr>
          <w:p w14:paraId="725674D1" w14:textId="77777777" w:rsidR="00F81D7C" w:rsidRPr="007E0B31" w:rsidRDefault="00F81D7C" w:rsidP="00F81D7C">
            <w:pPr>
              <w:pStyle w:val="TableArial11"/>
              <w:rPr>
                <w:rFonts w:cs="Arial"/>
              </w:rPr>
            </w:pPr>
            <w:r w:rsidRPr="007E0B31">
              <w:rPr>
                <w:rFonts w:cs="Arial"/>
              </w:rPr>
              <w:t>The period following real time operation.</w:t>
            </w:r>
          </w:p>
        </w:tc>
      </w:tr>
      <w:tr w:rsidR="00F81D7C" w:rsidRPr="007E0B31" w14:paraId="6D586683" w14:textId="77777777" w:rsidTr="00CF5EC1">
        <w:trPr>
          <w:cantSplit/>
        </w:trPr>
        <w:tc>
          <w:tcPr>
            <w:tcW w:w="2297" w:type="dxa"/>
          </w:tcPr>
          <w:p w14:paraId="32ABEF72" w14:textId="77777777" w:rsidR="00F81D7C" w:rsidRPr="007E0B31" w:rsidRDefault="00F81D7C" w:rsidP="00F81D7C">
            <w:pPr>
              <w:pStyle w:val="Arial11Bold"/>
              <w:rPr>
                <w:rFonts w:cs="Arial"/>
              </w:rPr>
            </w:pPr>
            <w:r w:rsidRPr="007E0B31">
              <w:rPr>
                <w:rFonts w:cs="Arial"/>
              </w:rPr>
              <w:t>Power Available</w:t>
            </w:r>
          </w:p>
        </w:tc>
        <w:tc>
          <w:tcPr>
            <w:tcW w:w="7221" w:type="dxa"/>
          </w:tcPr>
          <w:p w14:paraId="090DB153" w14:textId="783F911A" w:rsidR="00F81D7C" w:rsidRPr="007E0B31" w:rsidRDefault="00F81D7C" w:rsidP="00F81D7C">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F81D7C" w:rsidRPr="007E0B31" w14:paraId="345CCB51" w14:textId="77777777" w:rsidTr="00CF5EC1">
        <w:trPr>
          <w:cantSplit/>
        </w:trPr>
        <w:tc>
          <w:tcPr>
            <w:tcW w:w="2297" w:type="dxa"/>
          </w:tcPr>
          <w:p w14:paraId="7361939E" w14:textId="77777777" w:rsidR="00F81D7C" w:rsidRPr="007E0B31" w:rsidRDefault="00F81D7C" w:rsidP="00F81D7C">
            <w:pPr>
              <w:pStyle w:val="Arial11Bold"/>
              <w:rPr>
                <w:rFonts w:cs="Arial"/>
              </w:rPr>
            </w:pPr>
            <w:r w:rsidRPr="007E0B31">
              <w:rPr>
                <w:rFonts w:cs="Arial"/>
              </w:rPr>
              <w:t>Power Factor</w:t>
            </w:r>
          </w:p>
        </w:tc>
        <w:tc>
          <w:tcPr>
            <w:tcW w:w="7221" w:type="dxa"/>
          </w:tcPr>
          <w:p w14:paraId="01690120" w14:textId="77777777" w:rsidR="00F81D7C" w:rsidRPr="007E0B31" w:rsidRDefault="00F81D7C" w:rsidP="00F81D7C">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F81D7C" w:rsidRPr="007E0B31" w14:paraId="2852E6E0" w14:textId="77777777" w:rsidTr="00CF5EC1">
        <w:trPr>
          <w:cantSplit/>
        </w:trPr>
        <w:tc>
          <w:tcPr>
            <w:tcW w:w="2297" w:type="dxa"/>
          </w:tcPr>
          <w:p w14:paraId="66F0C016" w14:textId="77777777" w:rsidR="00F81D7C" w:rsidRPr="007E0B31" w:rsidRDefault="00F81D7C" w:rsidP="00F81D7C">
            <w:pPr>
              <w:pStyle w:val="Level1Text"/>
              <w:tabs>
                <w:tab w:val="left" w:pos="0"/>
              </w:tabs>
              <w:ind w:left="0" w:firstLine="0"/>
              <w:rPr>
                <w:rFonts w:cs="Arial"/>
                <w:color w:val="auto"/>
              </w:rPr>
            </w:pPr>
            <w:r w:rsidRPr="007E0B31">
              <w:rPr>
                <w:rFonts w:cs="Arial"/>
                <w:b/>
                <w:color w:val="auto"/>
              </w:rPr>
              <w:t>Power-Generating Module</w:t>
            </w:r>
          </w:p>
        </w:tc>
        <w:tc>
          <w:tcPr>
            <w:tcW w:w="7221" w:type="dxa"/>
          </w:tcPr>
          <w:p w14:paraId="3D05F348" w14:textId="5F3F9D1E"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F81D7C" w:rsidRPr="007E0B31" w14:paraId="562ACF6D" w14:textId="77777777" w:rsidTr="00CF5EC1">
        <w:trPr>
          <w:cantSplit/>
        </w:trPr>
        <w:tc>
          <w:tcPr>
            <w:tcW w:w="2297" w:type="dxa"/>
          </w:tcPr>
          <w:p w14:paraId="0F6FF16D"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Power-Generating Module Document (PGMD)</w:t>
            </w:r>
          </w:p>
        </w:tc>
        <w:tc>
          <w:tcPr>
            <w:tcW w:w="7221" w:type="dxa"/>
          </w:tcPr>
          <w:p w14:paraId="548D921A" w14:textId="1E41132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F81D7C" w:rsidRPr="007E0B31" w14:paraId="53E0E2A7" w14:textId="77777777" w:rsidTr="00CF5EC1">
        <w:trPr>
          <w:cantSplit/>
        </w:trPr>
        <w:tc>
          <w:tcPr>
            <w:tcW w:w="2297" w:type="dxa"/>
          </w:tcPr>
          <w:p w14:paraId="43647C9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7221" w:type="dxa"/>
          </w:tcPr>
          <w:p w14:paraId="010C673B" w14:textId="4A9B9BD0"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F81D7C" w:rsidRPr="007E0B31" w14:paraId="06D65955" w14:textId="77777777" w:rsidTr="00CF5EC1">
        <w:trPr>
          <w:cantSplit/>
        </w:trPr>
        <w:tc>
          <w:tcPr>
            <w:tcW w:w="2297" w:type="dxa"/>
          </w:tcPr>
          <w:p w14:paraId="7563FE8D" w14:textId="77777777" w:rsidR="00F81D7C" w:rsidRPr="007E0B31" w:rsidRDefault="00F81D7C" w:rsidP="00F81D7C">
            <w:pPr>
              <w:pStyle w:val="Arial11Bold"/>
              <w:rPr>
                <w:rFonts w:cs="Arial"/>
              </w:rPr>
            </w:pPr>
            <w:r w:rsidRPr="007E0B31">
              <w:rPr>
                <w:rFonts w:cs="Arial"/>
              </w:rPr>
              <w:t>Power Island</w:t>
            </w:r>
          </w:p>
        </w:tc>
        <w:tc>
          <w:tcPr>
            <w:tcW w:w="7221" w:type="dxa"/>
          </w:tcPr>
          <w:p w14:paraId="18296362" w14:textId="0B558EC0" w:rsidR="00F81D7C" w:rsidRPr="007E0B31" w:rsidRDefault="00F81D7C" w:rsidP="00F81D7C">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 xml:space="preserve">Total </w:t>
            </w:r>
            <w:proofErr w:type="gramStart"/>
            <w:r w:rsidRPr="00133906">
              <w:rPr>
                <w:rFonts w:eastAsia="Cambria" w:cs="Arial"/>
                <w:b/>
                <w:bCs/>
                <w:snapToGrid/>
                <w:color w:val="000000"/>
                <w:lang w:eastAsia="en-GB"/>
              </w:rPr>
              <w:t>System</w:t>
            </w:r>
            <w:proofErr w:type="gramEnd"/>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F81D7C" w:rsidRPr="007E0B31" w14:paraId="7C3D7BF6" w14:textId="77777777" w:rsidTr="00CF5EC1">
        <w:trPr>
          <w:cantSplit/>
        </w:trPr>
        <w:tc>
          <w:tcPr>
            <w:tcW w:w="2297" w:type="dxa"/>
          </w:tcPr>
          <w:p w14:paraId="682DC43B" w14:textId="77777777" w:rsidR="00F81D7C" w:rsidRPr="007E0B31" w:rsidRDefault="00F81D7C" w:rsidP="00F81D7C">
            <w:pPr>
              <w:pStyle w:val="Arial11Bold"/>
              <w:rPr>
                <w:rFonts w:cs="Arial"/>
              </w:rPr>
            </w:pPr>
            <w:r w:rsidRPr="007E0B31">
              <w:rPr>
                <w:rFonts w:cs="Arial"/>
              </w:rPr>
              <w:t>Power Park Module</w:t>
            </w:r>
          </w:p>
        </w:tc>
        <w:tc>
          <w:tcPr>
            <w:tcW w:w="7221" w:type="dxa"/>
          </w:tcPr>
          <w:p w14:paraId="3ECDE7AC"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F81D7C" w:rsidRPr="007E0B31" w14:paraId="6D897286" w14:textId="77777777" w:rsidTr="00CF5EC1">
        <w:trPr>
          <w:cantSplit/>
        </w:trPr>
        <w:tc>
          <w:tcPr>
            <w:tcW w:w="2297" w:type="dxa"/>
          </w:tcPr>
          <w:p w14:paraId="5DC97B56" w14:textId="77777777" w:rsidR="00F81D7C" w:rsidRPr="007E0B31" w:rsidRDefault="00F81D7C" w:rsidP="00F81D7C">
            <w:pPr>
              <w:pStyle w:val="Arial11Bold"/>
              <w:rPr>
                <w:rFonts w:cs="Arial"/>
              </w:rPr>
            </w:pPr>
            <w:r w:rsidRPr="007E0B31">
              <w:rPr>
                <w:rFonts w:cs="Arial"/>
              </w:rPr>
              <w:t>Power Park Module Availability Matrix</w:t>
            </w:r>
          </w:p>
        </w:tc>
        <w:tc>
          <w:tcPr>
            <w:tcW w:w="7221" w:type="dxa"/>
          </w:tcPr>
          <w:p w14:paraId="158D6C89" w14:textId="77777777" w:rsidR="00F81D7C" w:rsidRPr="007E0B31" w:rsidRDefault="00F81D7C" w:rsidP="00F81D7C">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F81D7C" w:rsidRPr="007E0B31" w14:paraId="4C2DEAED" w14:textId="77777777" w:rsidTr="00CF5EC1">
        <w:trPr>
          <w:cantSplit/>
        </w:trPr>
        <w:tc>
          <w:tcPr>
            <w:tcW w:w="2297" w:type="dxa"/>
          </w:tcPr>
          <w:p w14:paraId="4CFB65B5" w14:textId="77777777" w:rsidR="00F81D7C" w:rsidRPr="007E0B31" w:rsidRDefault="00F81D7C" w:rsidP="00F81D7C">
            <w:pPr>
              <w:pStyle w:val="Arial11Bold"/>
              <w:rPr>
                <w:rFonts w:cs="Arial"/>
              </w:rPr>
            </w:pPr>
            <w:r w:rsidRPr="007E0B31">
              <w:rPr>
                <w:rFonts w:cs="Arial"/>
              </w:rPr>
              <w:lastRenderedPageBreak/>
              <w:t>Power Park Module Planning Matrix</w:t>
            </w:r>
          </w:p>
        </w:tc>
        <w:tc>
          <w:tcPr>
            <w:tcW w:w="7221" w:type="dxa"/>
          </w:tcPr>
          <w:p w14:paraId="6379A14D" w14:textId="77777777" w:rsidR="00F81D7C" w:rsidRPr="007E0B31" w:rsidRDefault="00F81D7C" w:rsidP="00F81D7C">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F81D7C" w:rsidRPr="007E0B31" w14:paraId="73636B09" w14:textId="77777777" w:rsidTr="00CF5EC1">
        <w:trPr>
          <w:cantSplit/>
        </w:trPr>
        <w:tc>
          <w:tcPr>
            <w:tcW w:w="2297" w:type="dxa"/>
          </w:tcPr>
          <w:p w14:paraId="189A6BC7" w14:textId="77777777" w:rsidR="00F81D7C" w:rsidRPr="007E0B31" w:rsidRDefault="00F81D7C" w:rsidP="00F81D7C">
            <w:pPr>
              <w:pStyle w:val="Arial11Bold"/>
              <w:rPr>
                <w:rFonts w:cs="Arial"/>
              </w:rPr>
            </w:pPr>
            <w:r w:rsidRPr="007E0B31">
              <w:rPr>
                <w:rFonts w:cs="Arial"/>
              </w:rPr>
              <w:t>Power Park Unit</w:t>
            </w:r>
          </w:p>
        </w:tc>
        <w:tc>
          <w:tcPr>
            <w:tcW w:w="7221" w:type="dxa"/>
          </w:tcPr>
          <w:p w14:paraId="7725776C"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F81D7C" w:rsidRPr="007E0B31" w14:paraId="45419B2C" w14:textId="77777777" w:rsidTr="00CF5EC1">
        <w:trPr>
          <w:cantSplit/>
        </w:trPr>
        <w:tc>
          <w:tcPr>
            <w:tcW w:w="2297" w:type="dxa"/>
          </w:tcPr>
          <w:p w14:paraId="480E1B66" w14:textId="77777777" w:rsidR="00F81D7C" w:rsidRPr="007E0B31" w:rsidRDefault="00F81D7C" w:rsidP="00F81D7C">
            <w:pPr>
              <w:pStyle w:val="Arial11Bold"/>
              <w:rPr>
                <w:rFonts w:cs="Arial"/>
              </w:rPr>
            </w:pPr>
            <w:r w:rsidRPr="007E0B31">
              <w:rPr>
                <w:rFonts w:cs="Arial"/>
              </w:rPr>
              <w:t xml:space="preserve">Power Station </w:t>
            </w:r>
          </w:p>
        </w:tc>
        <w:tc>
          <w:tcPr>
            <w:tcW w:w="7221" w:type="dxa"/>
          </w:tcPr>
          <w:p w14:paraId="603DFDE1" w14:textId="32880D9B" w:rsidR="00F81D7C" w:rsidRPr="007E0B31" w:rsidRDefault="00F81D7C" w:rsidP="00F81D7C">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F81D7C" w:rsidRPr="007E0B31" w14:paraId="6AE088B1" w14:textId="77777777" w:rsidTr="00CF5EC1">
        <w:trPr>
          <w:cantSplit/>
        </w:trPr>
        <w:tc>
          <w:tcPr>
            <w:tcW w:w="2297" w:type="dxa"/>
          </w:tcPr>
          <w:p w14:paraId="00EAB92F" w14:textId="77777777" w:rsidR="00F81D7C" w:rsidRPr="007E0B31" w:rsidRDefault="00F81D7C" w:rsidP="00F81D7C">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7221" w:type="dxa"/>
          </w:tcPr>
          <w:p w14:paraId="47CEFD84" w14:textId="77777777" w:rsidR="00F81D7C" w:rsidRPr="007E0B31" w:rsidRDefault="00F81D7C" w:rsidP="00F81D7C">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F81D7C" w:rsidRPr="007E0B31" w14:paraId="4E0EED07" w14:textId="77777777" w:rsidTr="00CF5EC1">
        <w:trPr>
          <w:cantSplit/>
        </w:trPr>
        <w:tc>
          <w:tcPr>
            <w:tcW w:w="2297" w:type="dxa"/>
          </w:tcPr>
          <w:p w14:paraId="42E8EE81" w14:textId="77777777" w:rsidR="00F81D7C" w:rsidRPr="007E0B31" w:rsidRDefault="00F81D7C" w:rsidP="00F81D7C">
            <w:pPr>
              <w:pStyle w:val="Arial11Bold"/>
              <w:rPr>
                <w:rFonts w:cs="Arial"/>
              </w:rPr>
            </w:pPr>
            <w:r w:rsidRPr="007E0B31">
              <w:rPr>
                <w:rFonts w:cs="Arial"/>
              </w:rPr>
              <w:t>Preface</w:t>
            </w:r>
          </w:p>
        </w:tc>
        <w:tc>
          <w:tcPr>
            <w:tcW w:w="7221" w:type="dxa"/>
          </w:tcPr>
          <w:p w14:paraId="7D129C9B" w14:textId="77777777" w:rsidR="00F81D7C" w:rsidRPr="007E0B31" w:rsidRDefault="00F81D7C" w:rsidP="00F81D7C">
            <w:pPr>
              <w:pStyle w:val="TableArial11"/>
              <w:rPr>
                <w:rFonts w:cs="Arial"/>
              </w:rPr>
            </w:pPr>
            <w:r w:rsidRPr="007E0B31">
              <w:rPr>
                <w:rFonts w:cs="Arial"/>
              </w:rPr>
              <w:t>The preface to the Grid Code (which does not form part of the Grid Code and therefore is not binding).</w:t>
            </w:r>
          </w:p>
        </w:tc>
      </w:tr>
      <w:tr w:rsidR="00F81D7C" w:rsidRPr="007E0B31" w14:paraId="1E032995" w14:textId="77777777" w:rsidTr="00CF5EC1">
        <w:trPr>
          <w:cantSplit/>
        </w:trPr>
        <w:tc>
          <w:tcPr>
            <w:tcW w:w="2297" w:type="dxa"/>
          </w:tcPr>
          <w:p w14:paraId="2DA81629" w14:textId="77777777" w:rsidR="00F81D7C" w:rsidRPr="007E0B31" w:rsidRDefault="00F81D7C" w:rsidP="00F81D7C">
            <w:pPr>
              <w:pStyle w:val="Arial11Bold"/>
              <w:rPr>
                <w:rFonts w:cs="Arial"/>
              </w:rPr>
            </w:pPr>
            <w:r w:rsidRPr="007E0B31">
              <w:rPr>
                <w:rFonts w:cs="Arial"/>
              </w:rPr>
              <w:t>Preliminary Notice</w:t>
            </w:r>
          </w:p>
        </w:tc>
        <w:tc>
          <w:tcPr>
            <w:tcW w:w="7221" w:type="dxa"/>
          </w:tcPr>
          <w:p w14:paraId="2466FCF6" w14:textId="4188FF36" w:rsidR="00F81D7C" w:rsidRPr="007E0B31" w:rsidRDefault="00F81D7C" w:rsidP="00F81D7C">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F81D7C" w:rsidRPr="007E0B31" w14:paraId="717ACE5D" w14:textId="77777777" w:rsidTr="00CF5EC1">
        <w:trPr>
          <w:cantSplit/>
        </w:trPr>
        <w:tc>
          <w:tcPr>
            <w:tcW w:w="2297" w:type="dxa"/>
          </w:tcPr>
          <w:p w14:paraId="7A5F0627" w14:textId="77777777" w:rsidR="00F81D7C" w:rsidRPr="007E0B31" w:rsidRDefault="00F81D7C" w:rsidP="00F81D7C">
            <w:pPr>
              <w:pStyle w:val="Arial11Bold"/>
              <w:rPr>
                <w:rFonts w:cs="Arial"/>
              </w:rPr>
            </w:pPr>
            <w:r w:rsidRPr="007E0B31">
              <w:rPr>
                <w:rFonts w:cs="Arial"/>
              </w:rPr>
              <w:t>Preliminary Project Planning Data</w:t>
            </w:r>
          </w:p>
        </w:tc>
        <w:tc>
          <w:tcPr>
            <w:tcW w:w="7221" w:type="dxa"/>
          </w:tcPr>
          <w:p w14:paraId="2A7BFBE2" w14:textId="77777777" w:rsidR="00F81D7C" w:rsidRPr="007E0B31" w:rsidRDefault="00F81D7C" w:rsidP="00F81D7C">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F81D7C" w:rsidRPr="007E0B31" w14:paraId="3A69BCE4" w14:textId="77777777" w:rsidTr="00CF5EC1">
        <w:trPr>
          <w:cantSplit/>
        </w:trPr>
        <w:tc>
          <w:tcPr>
            <w:tcW w:w="2297" w:type="dxa"/>
          </w:tcPr>
          <w:p w14:paraId="7E5AC1B9" w14:textId="77777777" w:rsidR="00F81D7C" w:rsidRPr="007E0B31" w:rsidRDefault="00F81D7C" w:rsidP="00F81D7C">
            <w:pPr>
              <w:pStyle w:val="Arial11Bold"/>
              <w:rPr>
                <w:rFonts w:cs="Arial"/>
              </w:rPr>
            </w:pPr>
            <w:r w:rsidRPr="007E0B31">
              <w:rPr>
                <w:rFonts w:cs="Arial"/>
              </w:rPr>
              <w:t>Primary Response</w:t>
            </w:r>
          </w:p>
        </w:tc>
        <w:tc>
          <w:tcPr>
            <w:tcW w:w="7221" w:type="dxa"/>
          </w:tcPr>
          <w:p w14:paraId="7AC6DF19"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F81D7C" w:rsidRPr="007E0B31" w14:paraId="2901EA52" w14:textId="77777777" w:rsidTr="00CF5EC1">
        <w:trPr>
          <w:cantSplit/>
        </w:trPr>
        <w:tc>
          <w:tcPr>
            <w:tcW w:w="2297" w:type="dxa"/>
          </w:tcPr>
          <w:p w14:paraId="05804595" w14:textId="77777777" w:rsidR="00F81D7C" w:rsidRPr="007E0B31" w:rsidRDefault="00F81D7C" w:rsidP="00F81D7C">
            <w:pPr>
              <w:pStyle w:val="Level1Text"/>
              <w:tabs>
                <w:tab w:val="left" w:pos="0"/>
              </w:tabs>
              <w:ind w:hanging="1384"/>
              <w:rPr>
                <w:rFonts w:cs="Arial"/>
                <w:b/>
                <w:color w:val="auto"/>
                <w:lang w:val="en-GB"/>
              </w:rPr>
            </w:pPr>
            <w:r w:rsidRPr="007E0B31">
              <w:rPr>
                <w:rFonts w:cs="Arial"/>
                <w:b/>
                <w:color w:val="auto"/>
                <w:lang w:val="en-GB"/>
              </w:rPr>
              <w:t>Private Network</w:t>
            </w:r>
          </w:p>
        </w:tc>
        <w:tc>
          <w:tcPr>
            <w:tcW w:w="7221" w:type="dxa"/>
          </w:tcPr>
          <w:p w14:paraId="24FA14EF" w14:textId="6F0ED2EA" w:rsidR="00F81D7C" w:rsidRPr="007E0B31" w:rsidRDefault="00F81D7C" w:rsidP="00F81D7C">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F81D7C" w:rsidRPr="007E0B31" w14:paraId="147F892A" w14:textId="77777777" w:rsidTr="00CF5EC1">
        <w:trPr>
          <w:cantSplit/>
        </w:trPr>
        <w:tc>
          <w:tcPr>
            <w:tcW w:w="2297" w:type="dxa"/>
          </w:tcPr>
          <w:p w14:paraId="498708EE" w14:textId="77777777" w:rsidR="00F81D7C" w:rsidRPr="007E0B31" w:rsidRDefault="00F81D7C" w:rsidP="00F81D7C">
            <w:pPr>
              <w:pStyle w:val="Arial11Bold"/>
              <w:rPr>
                <w:rFonts w:cs="Arial"/>
              </w:rPr>
            </w:pPr>
            <w:r w:rsidRPr="007E0B31">
              <w:rPr>
                <w:rFonts w:cs="Arial"/>
              </w:rPr>
              <w:t>Programming Phase</w:t>
            </w:r>
          </w:p>
        </w:tc>
        <w:tc>
          <w:tcPr>
            <w:tcW w:w="7221" w:type="dxa"/>
          </w:tcPr>
          <w:p w14:paraId="5C6E74B1" w14:textId="77777777" w:rsidR="00F81D7C" w:rsidRPr="007E0B31" w:rsidRDefault="00F81D7C" w:rsidP="00F81D7C">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F81D7C" w:rsidRPr="007E0B31" w14:paraId="528BEDE3" w14:textId="77777777" w:rsidTr="00CF5EC1">
        <w:trPr>
          <w:cantSplit/>
        </w:trPr>
        <w:tc>
          <w:tcPr>
            <w:tcW w:w="2297" w:type="dxa"/>
          </w:tcPr>
          <w:p w14:paraId="7BBDC215" w14:textId="77777777" w:rsidR="00F81D7C" w:rsidRPr="007E0B31" w:rsidRDefault="00F81D7C" w:rsidP="00F81D7C">
            <w:pPr>
              <w:pStyle w:val="Arial11Bold"/>
              <w:rPr>
                <w:rFonts w:cs="Arial"/>
              </w:rPr>
            </w:pPr>
            <w:r w:rsidRPr="007E0B31">
              <w:rPr>
                <w:rFonts w:cs="Arial"/>
              </w:rPr>
              <w:t>Proposal Notice</w:t>
            </w:r>
          </w:p>
        </w:tc>
        <w:tc>
          <w:tcPr>
            <w:tcW w:w="7221" w:type="dxa"/>
          </w:tcPr>
          <w:p w14:paraId="39CB97D1" w14:textId="64B55C4F" w:rsidR="00F81D7C" w:rsidRPr="007E0B31" w:rsidRDefault="00F81D7C" w:rsidP="00F81D7C">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F81D7C" w:rsidRPr="007E0B31" w14:paraId="432EF504" w14:textId="77777777" w:rsidTr="00CF5EC1">
        <w:trPr>
          <w:cantSplit/>
        </w:trPr>
        <w:tc>
          <w:tcPr>
            <w:tcW w:w="2297" w:type="dxa"/>
          </w:tcPr>
          <w:p w14:paraId="5D3209CF" w14:textId="77777777" w:rsidR="00F81D7C" w:rsidRPr="007E0B31" w:rsidRDefault="00F81D7C" w:rsidP="00F81D7C">
            <w:pPr>
              <w:pStyle w:val="Arial11Bold"/>
              <w:rPr>
                <w:rFonts w:cs="Arial"/>
              </w:rPr>
            </w:pPr>
            <w:r w:rsidRPr="007E0B31">
              <w:rPr>
                <w:rFonts w:cs="Arial"/>
              </w:rPr>
              <w:lastRenderedPageBreak/>
              <w:t>Proposal Report</w:t>
            </w:r>
          </w:p>
        </w:tc>
        <w:tc>
          <w:tcPr>
            <w:tcW w:w="7221" w:type="dxa"/>
          </w:tcPr>
          <w:p w14:paraId="63AF3D10" w14:textId="77777777" w:rsidR="00F81D7C" w:rsidRPr="007E0B31" w:rsidRDefault="00F81D7C" w:rsidP="00F81D7C">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roofErr w:type="gramStart"/>
            <w:r w:rsidRPr="007E0B31">
              <w:rPr>
                <w:rFonts w:cs="Arial"/>
              </w:rPr>
              <w:t>);</w:t>
            </w:r>
            <w:proofErr w:type="gramEnd"/>
          </w:p>
          <w:p w14:paraId="5D47623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F81D7C" w:rsidRPr="007E0B31" w:rsidRDefault="00F81D7C" w:rsidP="00F81D7C">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F81D7C" w:rsidRPr="007E0B31" w14:paraId="6C46AF56" w14:textId="77777777" w:rsidTr="00CF5EC1">
        <w:trPr>
          <w:cantSplit/>
        </w:trPr>
        <w:tc>
          <w:tcPr>
            <w:tcW w:w="2297" w:type="dxa"/>
          </w:tcPr>
          <w:p w14:paraId="7B7A60CF" w14:textId="77777777" w:rsidR="00F81D7C" w:rsidRPr="007E0B31" w:rsidRDefault="00F81D7C" w:rsidP="00F81D7C">
            <w:pPr>
              <w:pStyle w:val="Arial11Bold"/>
              <w:rPr>
                <w:rFonts w:cs="Arial"/>
              </w:rPr>
            </w:pPr>
            <w:r w:rsidRPr="007E0B31">
              <w:rPr>
                <w:rFonts w:cs="Arial"/>
              </w:rPr>
              <w:t>Proposed Implementation Date</w:t>
            </w:r>
          </w:p>
        </w:tc>
        <w:tc>
          <w:tcPr>
            <w:tcW w:w="7221" w:type="dxa"/>
          </w:tcPr>
          <w:p w14:paraId="20E0D48B"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F81D7C" w:rsidRPr="007E0B31" w14:paraId="600FA7E2" w14:textId="77777777" w:rsidTr="00CF5EC1">
        <w:trPr>
          <w:cantSplit/>
        </w:trPr>
        <w:tc>
          <w:tcPr>
            <w:tcW w:w="2297" w:type="dxa"/>
          </w:tcPr>
          <w:p w14:paraId="2EF9FB68" w14:textId="57079F41" w:rsidR="00F81D7C" w:rsidRPr="007E0B31" w:rsidRDefault="00F81D7C" w:rsidP="00F81D7C">
            <w:pPr>
              <w:pStyle w:val="Arial11Bold"/>
              <w:rPr>
                <w:rFonts w:cs="Arial"/>
              </w:rPr>
            </w:pPr>
            <w:r w:rsidRPr="00090EF5">
              <w:rPr>
                <w:rFonts w:eastAsia="Calibri" w:cs="Arial"/>
                <w:lang w:val="en-US"/>
              </w:rPr>
              <w:t>Proposer</w:t>
            </w:r>
          </w:p>
        </w:tc>
        <w:tc>
          <w:tcPr>
            <w:tcW w:w="7221" w:type="dxa"/>
          </w:tcPr>
          <w:p w14:paraId="472E8E23" w14:textId="5A7572BA" w:rsidR="00F81D7C" w:rsidRPr="007E0B31" w:rsidRDefault="00F81D7C" w:rsidP="00F81D7C">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F81D7C" w:rsidRPr="007E0B31" w14:paraId="2FDD1EFD" w14:textId="77777777" w:rsidTr="00CF5EC1">
        <w:trPr>
          <w:cantSplit/>
        </w:trPr>
        <w:tc>
          <w:tcPr>
            <w:tcW w:w="2297" w:type="dxa"/>
          </w:tcPr>
          <w:p w14:paraId="6EC16416" w14:textId="77777777" w:rsidR="00F81D7C" w:rsidRPr="007E0B31" w:rsidRDefault="00F81D7C" w:rsidP="00F81D7C">
            <w:pPr>
              <w:pStyle w:val="Arial11Bold"/>
              <w:rPr>
                <w:rFonts w:cs="Arial"/>
              </w:rPr>
            </w:pPr>
            <w:r w:rsidRPr="007E0B31">
              <w:rPr>
                <w:rFonts w:cs="Arial"/>
              </w:rPr>
              <w:t>Protection</w:t>
            </w:r>
          </w:p>
        </w:tc>
        <w:tc>
          <w:tcPr>
            <w:tcW w:w="7221" w:type="dxa"/>
          </w:tcPr>
          <w:p w14:paraId="0C2984ED" w14:textId="77777777" w:rsidR="00F81D7C" w:rsidRPr="007E0B31" w:rsidRDefault="00F81D7C" w:rsidP="00F81D7C">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F81D7C" w:rsidRPr="007E0B31" w14:paraId="339E4B68" w14:textId="77777777" w:rsidTr="00CF5EC1">
        <w:trPr>
          <w:cantSplit/>
        </w:trPr>
        <w:tc>
          <w:tcPr>
            <w:tcW w:w="2297" w:type="dxa"/>
          </w:tcPr>
          <w:p w14:paraId="50FA8DCD" w14:textId="77777777" w:rsidR="00F81D7C" w:rsidRPr="007E0B31" w:rsidRDefault="00F81D7C" w:rsidP="00F81D7C">
            <w:pPr>
              <w:pStyle w:val="Arial11Bold"/>
              <w:rPr>
                <w:rFonts w:cs="Arial"/>
              </w:rPr>
            </w:pPr>
            <w:r w:rsidRPr="007E0B31">
              <w:rPr>
                <w:rFonts w:cs="Arial"/>
              </w:rPr>
              <w:t>Protection Apparatus</w:t>
            </w:r>
          </w:p>
        </w:tc>
        <w:tc>
          <w:tcPr>
            <w:tcW w:w="7221" w:type="dxa"/>
          </w:tcPr>
          <w:p w14:paraId="371ECCA9" w14:textId="77777777" w:rsidR="00F81D7C" w:rsidRPr="007E0B31" w:rsidRDefault="00F81D7C" w:rsidP="00F81D7C">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F81D7C" w:rsidRPr="007E0B31" w14:paraId="0D949FA8" w14:textId="77777777" w:rsidTr="00CF5EC1">
        <w:trPr>
          <w:cantSplit/>
        </w:trPr>
        <w:tc>
          <w:tcPr>
            <w:tcW w:w="2297" w:type="dxa"/>
          </w:tcPr>
          <w:p w14:paraId="5ABFB0B8" w14:textId="1B073C6D" w:rsidR="00F81D7C" w:rsidRPr="007E0B31" w:rsidRDefault="00F81D7C" w:rsidP="00F81D7C">
            <w:pPr>
              <w:pStyle w:val="Arial11Bold"/>
              <w:rPr>
                <w:rFonts w:cs="Arial"/>
              </w:rPr>
            </w:pPr>
            <w:r w:rsidRPr="007E0B31">
              <w:rPr>
                <w:rFonts w:cs="Arial"/>
              </w:rPr>
              <w:t>Pump</w:t>
            </w:r>
            <w:r>
              <w:rPr>
                <w:rFonts w:cs="Arial"/>
              </w:rPr>
              <w:t>ed</w:t>
            </w:r>
            <w:r w:rsidRPr="007E0B31">
              <w:rPr>
                <w:rFonts w:cs="Arial"/>
              </w:rPr>
              <w:t xml:space="preserve"> Storage</w:t>
            </w:r>
          </w:p>
        </w:tc>
        <w:tc>
          <w:tcPr>
            <w:tcW w:w="7221" w:type="dxa"/>
          </w:tcPr>
          <w:p w14:paraId="06EB57D1" w14:textId="6A7D1553" w:rsidR="00F81D7C" w:rsidRPr="007E0B31" w:rsidRDefault="00F81D7C" w:rsidP="00F81D7C">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F81D7C" w:rsidRPr="007E0B31" w14:paraId="763F95A9" w14:textId="77777777" w:rsidTr="00CF5EC1">
        <w:trPr>
          <w:cantSplit/>
        </w:trPr>
        <w:tc>
          <w:tcPr>
            <w:tcW w:w="2297" w:type="dxa"/>
          </w:tcPr>
          <w:p w14:paraId="3489E2F3" w14:textId="4937B4CF" w:rsidR="00F81D7C" w:rsidRPr="007E0B31" w:rsidRDefault="00F81D7C" w:rsidP="00F81D7C">
            <w:pPr>
              <w:pStyle w:val="Arial11Bold"/>
              <w:rPr>
                <w:rFonts w:cs="Arial"/>
              </w:rPr>
            </w:pPr>
            <w:r>
              <w:t>Pumped Storage Generating Unit</w:t>
            </w:r>
          </w:p>
        </w:tc>
        <w:tc>
          <w:tcPr>
            <w:tcW w:w="7221" w:type="dxa"/>
          </w:tcPr>
          <w:p w14:paraId="28D45EA5" w14:textId="78281C6F" w:rsidR="00F81D7C" w:rsidRPr="007E0B31" w:rsidRDefault="00F81D7C" w:rsidP="00F81D7C">
            <w:pPr>
              <w:pStyle w:val="TableArial11"/>
              <w:rPr>
                <w:rFonts w:cs="Arial"/>
              </w:rPr>
            </w:pPr>
            <w:r>
              <w:t xml:space="preserve">A </w:t>
            </w:r>
            <w:r w:rsidRPr="00C67361">
              <w:rPr>
                <w:b/>
              </w:rPr>
              <w:t>Generating Unit</w:t>
            </w:r>
            <w:r>
              <w:t xml:space="preserve"> at a </w:t>
            </w:r>
            <w:r w:rsidRPr="00C67361">
              <w:rPr>
                <w:b/>
              </w:rPr>
              <w:t>Pumped Storage Plant</w:t>
            </w:r>
          </w:p>
        </w:tc>
      </w:tr>
      <w:tr w:rsidR="00F81D7C" w:rsidRPr="007E0B31" w14:paraId="1F4EB396" w14:textId="77777777" w:rsidTr="00CF5EC1">
        <w:trPr>
          <w:cantSplit/>
        </w:trPr>
        <w:tc>
          <w:tcPr>
            <w:tcW w:w="2297" w:type="dxa"/>
          </w:tcPr>
          <w:p w14:paraId="19BDA263" w14:textId="77777777" w:rsidR="00F81D7C" w:rsidRPr="007E0B31" w:rsidRDefault="00F81D7C" w:rsidP="00F81D7C">
            <w:pPr>
              <w:pStyle w:val="Arial11Bold"/>
              <w:rPr>
                <w:rFonts w:cs="Arial"/>
              </w:rPr>
            </w:pPr>
            <w:r w:rsidRPr="007E0B31">
              <w:rPr>
                <w:rFonts w:cs="Arial"/>
              </w:rPr>
              <w:t>Pumped Storage Generator</w:t>
            </w:r>
          </w:p>
        </w:tc>
        <w:tc>
          <w:tcPr>
            <w:tcW w:w="7221" w:type="dxa"/>
          </w:tcPr>
          <w:p w14:paraId="1B0B65D7" w14:textId="77777777" w:rsidR="00F81D7C" w:rsidRPr="007E0B31" w:rsidRDefault="00F81D7C" w:rsidP="00F81D7C">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F81D7C" w:rsidRPr="007E0B31" w14:paraId="5C5DE0C2" w14:textId="77777777" w:rsidTr="00CF5EC1">
        <w:trPr>
          <w:cantSplit/>
        </w:trPr>
        <w:tc>
          <w:tcPr>
            <w:tcW w:w="2297" w:type="dxa"/>
          </w:tcPr>
          <w:p w14:paraId="294C4A19" w14:textId="77777777" w:rsidR="00F81D7C" w:rsidRPr="007E0B31" w:rsidRDefault="00F81D7C" w:rsidP="00F81D7C">
            <w:pPr>
              <w:pStyle w:val="Arial11Bold"/>
              <w:rPr>
                <w:rFonts w:cs="Arial"/>
              </w:rPr>
            </w:pPr>
            <w:r w:rsidRPr="007E0B31">
              <w:rPr>
                <w:rFonts w:cs="Arial"/>
              </w:rPr>
              <w:t>Pumped Storage Plant</w:t>
            </w:r>
          </w:p>
        </w:tc>
        <w:tc>
          <w:tcPr>
            <w:tcW w:w="7221" w:type="dxa"/>
          </w:tcPr>
          <w:p w14:paraId="6EC37B4B" w14:textId="3205A98B" w:rsidR="00F81D7C" w:rsidRPr="007E0B31" w:rsidRDefault="00F81D7C" w:rsidP="00F81D7C">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F81D7C" w:rsidRPr="007E0B31" w14:paraId="374B3C1B" w14:textId="77777777" w:rsidTr="00CF5EC1">
        <w:trPr>
          <w:cantSplit/>
        </w:trPr>
        <w:tc>
          <w:tcPr>
            <w:tcW w:w="2297" w:type="dxa"/>
          </w:tcPr>
          <w:p w14:paraId="18845DB4" w14:textId="77777777" w:rsidR="00F81D7C" w:rsidRPr="007E0B31" w:rsidRDefault="00F81D7C" w:rsidP="00F81D7C">
            <w:pPr>
              <w:pStyle w:val="Arial11Bold"/>
              <w:rPr>
                <w:rFonts w:cs="Arial"/>
              </w:rPr>
            </w:pPr>
            <w:r w:rsidRPr="007E0B31">
              <w:rPr>
                <w:rFonts w:cs="Arial"/>
              </w:rPr>
              <w:t>Pumped Storage Unit</w:t>
            </w:r>
          </w:p>
        </w:tc>
        <w:tc>
          <w:tcPr>
            <w:tcW w:w="7221" w:type="dxa"/>
          </w:tcPr>
          <w:p w14:paraId="290B7319" w14:textId="7CE3B4C0"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F81D7C" w:rsidRPr="007E0B31" w14:paraId="449CBA4A" w14:textId="77777777" w:rsidTr="00CF5EC1">
        <w:trPr>
          <w:cantSplit/>
        </w:trPr>
        <w:tc>
          <w:tcPr>
            <w:tcW w:w="2297" w:type="dxa"/>
          </w:tcPr>
          <w:p w14:paraId="5C4DB039" w14:textId="77777777" w:rsidR="00F81D7C" w:rsidRPr="007E0B31" w:rsidRDefault="00F81D7C" w:rsidP="00F81D7C">
            <w:pPr>
              <w:pStyle w:val="Arial11Bold"/>
              <w:rPr>
                <w:rFonts w:cs="Arial"/>
              </w:rPr>
            </w:pPr>
            <w:r w:rsidRPr="007E0B31">
              <w:rPr>
                <w:rFonts w:cs="Arial"/>
              </w:rPr>
              <w:t>Purchase Contracts</w:t>
            </w:r>
          </w:p>
        </w:tc>
        <w:tc>
          <w:tcPr>
            <w:tcW w:w="7221" w:type="dxa"/>
          </w:tcPr>
          <w:p w14:paraId="2B6E616F" w14:textId="77777777" w:rsidR="00F81D7C" w:rsidRPr="007E0B31" w:rsidRDefault="00F81D7C" w:rsidP="00F81D7C">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F81D7C" w:rsidRPr="007E0B31" w14:paraId="169C7FAB" w14:textId="77777777" w:rsidTr="00CF5EC1">
        <w:trPr>
          <w:cantSplit/>
        </w:trPr>
        <w:tc>
          <w:tcPr>
            <w:tcW w:w="2297" w:type="dxa"/>
          </w:tcPr>
          <w:p w14:paraId="4BA36FFD"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Q/Pmax</w:t>
            </w:r>
          </w:p>
        </w:tc>
        <w:tc>
          <w:tcPr>
            <w:tcW w:w="7221" w:type="dxa"/>
          </w:tcPr>
          <w:p w14:paraId="580C2536" w14:textId="77777777"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F81D7C" w:rsidRPr="007E0B31" w:rsidRDefault="00F81D7C" w:rsidP="00F81D7C">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F81D7C" w:rsidRPr="007E0B31" w:rsidRDefault="00F81D7C" w:rsidP="00F81D7C">
            <w:pPr>
              <w:pStyle w:val="Level1Text"/>
              <w:tabs>
                <w:tab w:val="left" w:pos="0"/>
              </w:tabs>
              <w:ind w:left="0" w:firstLine="0"/>
              <w:rPr>
                <w:rFonts w:cs="Arial"/>
                <w:color w:val="auto"/>
              </w:rPr>
            </w:pPr>
          </w:p>
          <w:p w14:paraId="3CF8247C" w14:textId="77777777" w:rsidR="00F81D7C" w:rsidRPr="007E0B31" w:rsidDel="00FD6436" w:rsidRDefault="00F81D7C" w:rsidP="00F81D7C">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F81D7C" w:rsidRPr="007E0B31" w14:paraId="7C2E6242" w14:textId="77777777" w:rsidTr="00CF5EC1">
        <w:trPr>
          <w:cantSplit/>
        </w:trPr>
        <w:tc>
          <w:tcPr>
            <w:tcW w:w="2297" w:type="dxa"/>
          </w:tcPr>
          <w:p w14:paraId="68D71726" w14:textId="238986E0" w:rsidR="00F81D7C" w:rsidRPr="000B675D" w:rsidRDefault="00F81D7C" w:rsidP="00F81D7C">
            <w:pPr>
              <w:pStyle w:val="Level1Text"/>
              <w:tabs>
                <w:tab w:val="left" w:pos="0"/>
              </w:tabs>
              <w:ind w:left="0" w:firstLine="0"/>
              <w:rPr>
                <w:bCs/>
              </w:rPr>
            </w:pPr>
            <w:r w:rsidRPr="005C20E3">
              <w:rPr>
                <w:b/>
                <w:bCs/>
              </w:rPr>
              <w:lastRenderedPageBreak/>
              <w:t xml:space="preserve">Quick </w:t>
            </w:r>
            <w:proofErr w:type="spellStart"/>
            <w:r w:rsidRPr="005C20E3">
              <w:rPr>
                <w:b/>
                <w:bCs/>
              </w:rPr>
              <w:t>Resynchronisation</w:t>
            </w:r>
            <w:proofErr w:type="spellEnd"/>
            <w:r w:rsidRPr="005C20E3">
              <w:rPr>
                <w:b/>
                <w:bCs/>
              </w:rPr>
              <w:t xml:space="preserve"> Capability</w:t>
            </w:r>
          </w:p>
        </w:tc>
        <w:tc>
          <w:tcPr>
            <w:tcW w:w="7221" w:type="dxa"/>
          </w:tcPr>
          <w:p w14:paraId="1EA006B7" w14:textId="6C521691" w:rsidR="00F81D7C" w:rsidRPr="000B675D" w:rsidRDefault="00F81D7C" w:rsidP="00F81D7C">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F81D7C" w:rsidRPr="007E0B31" w14:paraId="2E8D30AC" w14:textId="77777777" w:rsidTr="00CF5EC1">
        <w:trPr>
          <w:cantSplit/>
        </w:trPr>
        <w:tc>
          <w:tcPr>
            <w:tcW w:w="2297" w:type="dxa"/>
          </w:tcPr>
          <w:p w14:paraId="2AB6F035" w14:textId="5D123789" w:rsidR="00F81D7C" w:rsidRPr="000B675D" w:rsidRDefault="00F81D7C" w:rsidP="00F81D7C">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7221" w:type="dxa"/>
          </w:tcPr>
          <w:p w14:paraId="4729ED9B" w14:textId="2438A912" w:rsidR="00F81D7C" w:rsidRPr="000B675D" w:rsidRDefault="00F81D7C" w:rsidP="00F81D7C">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F81D7C" w:rsidRPr="007E0B31" w14:paraId="42E6F9C6" w14:textId="77777777" w:rsidTr="00CF5EC1">
        <w:trPr>
          <w:cantSplit/>
        </w:trPr>
        <w:tc>
          <w:tcPr>
            <w:tcW w:w="2297" w:type="dxa"/>
          </w:tcPr>
          <w:p w14:paraId="07A05229" w14:textId="77777777" w:rsidR="00F81D7C" w:rsidRPr="007E0B31" w:rsidRDefault="00F81D7C" w:rsidP="00F81D7C">
            <w:pPr>
              <w:pStyle w:val="Arial11Bold"/>
              <w:rPr>
                <w:rFonts w:cs="Arial"/>
              </w:rPr>
            </w:pPr>
            <w:r w:rsidRPr="007E0B31">
              <w:rPr>
                <w:rFonts w:cs="Arial"/>
              </w:rPr>
              <w:t>Range CCGT Module</w:t>
            </w:r>
          </w:p>
        </w:tc>
        <w:tc>
          <w:tcPr>
            <w:tcW w:w="7221" w:type="dxa"/>
          </w:tcPr>
          <w:p w14:paraId="2C7C982E"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F81D7C" w:rsidRPr="007E0B31" w14:paraId="7556AD12" w14:textId="77777777" w:rsidTr="00CF5EC1">
        <w:trPr>
          <w:cantSplit/>
        </w:trPr>
        <w:tc>
          <w:tcPr>
            <w:tcW w:w="2297" w:type="dxa"/>
          </w:tcPr>
          <w:p w14:paraId="3208EB56" w14:textId="77777777" w:rsidR="00F81D7C" w:rsidRPr="007E0B31" w:rsidRDefault="00F81D7C" w:rsidP="00F81D7C">
            <w:pPr>
              <w:pStyle w:val="Arial11Bold"/>
              <w:rPr>
                <w:rFonts w:cs="Arial"/>
              </w:rPr>
            </w:pPr>
            <w:r w:rsidRPr="007E0B31">
              <w:rPr>
                <w:rFonts w:cs="Arial"/>
              </w:rPr>
              <w:t>Rated Field Voltage</w:t>
            </w:r>
          </w:p>
        </w:tc>
        <w:tc>
          <w:tcPr>
            <w:tcW w:w="7221" w:type="dxa"/>
          </w:tcPr>
          <w:p w14:paraId="1B3903E2" w14:textId="26BE47F5" w:rsidR="00F81D7C" w:rsidRPr="007E0B31" w:rsidRDefault="00F81D7C" w:rsidP="00F81D7C">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51D42A6E" w14:textId="77777777" w:rsidTr="00CF5EC1">
        <w:trPr>
          <w:cantSplit/>
        </w:trPr>
        <w:tc>
          <w:tcPr>
            <w:tcW w:w="2297" w:type="dxa"/>
          </w:tcPr>
          <w:p w14:paraId="193A7FAE" w14:textId="77777777" w:rsidR="00F81D7C" w:rsidRPr="007E0B31" w:rsidRDefault="00F81D7C" w:rsidP="00F81D7C">
            <w:pPr>
              <w:pStyle w:val="Arial11Bold"/>
              <w:rPr>
                <w:rFonts w:cs="Arial"/>
              </w:rPr>
            </w:pPr>
            <w:r w:rsidRPr="007E0B31">
              <w:rPr>
                <w:rFonts w:cs="Arial"/>
              </w:rPr>
              <w:t>Rated MW</w:t>
            </w:r>
          </w:p>
        </w:tc>
        <w:tc>
          <w:tcPr>
            <w:tcW w:w="7221" w:type="dxa"/>
          </w:tcPr>
          <w:p w14:paraId="7440FEAA" w14:textId="5AE0AD7F" w:rsidR="00F81D7C" w:rsidRPr="007E0B31" w:rsidRDefault="00F81D7C" w:rsidP="00F81D7C">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F81D7C" w:rsidRDefault="00F81D7C" w:rsidP="00F81D7C">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F81D7C" w:rsidRDefault="00F81D7C" w:rsidP="00F81D7C">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F81D7C" w:rsidRDefault="00F81D7C" w:rsidP="00F81D7C">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F81D7C" w:rsidRPr="007E0B31" w:rsidRDefault="00F81D7C" w:rsidP="00F81D7C">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F81D7C" w:rsidRPr="007E0B31" w14:paraId="273F78B3" w14:textId="77777777" w:rsidTr="00CF5EC1">
        <w:trPr>
          <w:cantSplit/>
        </w:trPr>
        <w:tc>
          <w:tcPr>
            <w:tcW w:w="2297" w:type="dxa"/>
          </w:tcPr>
          <w:p w14:paraId="536CA4E9" w14:textId="77777777" w:rsidR="00F81D7C" w:rsidRPr="007E0B31" w:rsidRDefault="00F81D7C" w:rsidP="00F81D7C">
            <w:pPr>
              <w:pStyle w:val="Arial11Bold"/>
              <w:rPr>
                <w:rFonts w:cs="Arial"/>
              </w:rPr>
            </w:pPr>
            <w:r w:rsidRPr="007E0B31">
              <w:rPr>
                <w:rFonts w:cs="Arial"/>
              </w:rPr>
              <w:t>Reactive Despatch Instruction</w:t>
            </w:r>
          </w:p>
        </w:tc>
        <w:tc>
          <w:tcPr>
            <w:tcW w:w="7221" w:type="dxa"/>
          </w:tcPr>
          <w:p w14:paraId="09FF6E84"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109CC66C" w14:textId="77777777" w:rsidTr="00CF5EC1">
        <w:trPr>
          <w:cantSplit/>
        </w:trPr>
        <w:tc>
          <w:tcPr>
            <w:tcW w:w="2297" w:type="dxa"/>
          </w:tcPr>
          <w:p w14:paraId="49062E17" w14:textId="77777777" w:rsidR="00F81D7C" w:rsidRPr="007E0B31" w:rsidRDefault="00F81D7C" w:rsidP="00F81D7C">
            <w:pPr>
              <w:pStyle w:val="Arial11Bold"/>
              <w:rPr>
                <w:rFonts w:cs="Arial"/>
              </w:rPr>
            </w:pPr>
            <w:r w:rsidRPr="007E0B31">
              <w:rPr>
                <w:rFonts w:cs="Arial"/>
              </w:rPr>
              <w:lastRenderedPageBreak/>
              <w:t>Reactive Despatch Network Restriction</w:t>
            </w:r>
          </w:p>
        </w:tc>
        <w:tc>
          <w:tcPr>
            <w:tcW w:w="7221" w:type="dxa"/>
          </w:tcPr>
          <w:p w14:paraId="0D22F1A4" w14:textId="6CDB39AC" w:rsidR="00F81D7C" w:rsidRPr="007E0B31" w:rsidRDefault="00F81D7C" w:rsidP="00F81D7C">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F81D7C" w:rsidRPr="0079139F" w14:paraId="41F1D243" w14:textId="77777777" w:rsidTr="00CF5EC1">
        <w:trPr>
          <w:cantSplit/>
        </w:trPr>
        <w:tc>
          <w:tcPr>
            <w:tcW w:w="2297" w:type="dxa"/>
          </w:tcPr>
          <w:p w14:paraId="09E990EB" w14:textId="53E66CB7" w:rsidR="00F81D7C" w:rsidRPr="0079139F" w:rsidRDefault="00F81D7C" w:rsidP="00F81D7C">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7221" w:type="dxa"/>
          </w:tcPr>
          <w:p w14:paraId="606947BC" w14:textId="0AF66AB6" w:rsidR="00F81D7C" w:rsidRPr="0079139F" w:rsidRDefault="00F81D7C" w:rsidP="00F81D7C">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F81D7C" w:rsidRPr="007E0B31" w14:paraId="46314AF8" w14:textId="77777777" w:rsidTr="00CF5EC1">
        <w:trPr>
          <w:cantSplit/>
        </w:trPr>
        <w:tc>
          <w:tcPr>
            <w:tcW w:w="2297" w:type="dxa"/>
          </w:tcPr>
          <w:p w14:paraId="6974C64B" w14:textId="77777777" w:rsidR="00F81D7C" w:rsidRPr="007E0B31" w:rsidRDefault="00F81D7C" w:rsidP="00F81D7C">
            <w:pPr>
              <w:pStyle w:val="Arial11Bold"/>
              <w:rPr>
                <w:rFonts w:cs="Arial"/>
              </w:rPr>
            </w:pPr>
            <w:r w:rsidRPr="007E0B31">
              <w:rPr>
                <w:rFonts w:cs="Arial"/>
              </w:rPr>
              <w:t>Reactive Energy</w:t>
            </w:r>
          </w:p>
        </w:tc>
        <w:tc>
          <w:tcPr>
            <w:tcW w:w="7221" w:type="dxa"/>
          </w:tcPr>
          <w:p w14:paraId="3FE819C4" w14:textId="77777777" w:rsidR="00F81D7C" w:rsidRPr="007E0B31" w:rsidRDefault="00F81D7C" w:rsidP="00F81D7C">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F81D7C" w:rsidRPr="007E0B31" w14:paraId="4C6A9206" w14:textId="77777777" w:rsidTr="00CF5EC1">
        <w:trPr>
          <w:cantSplit/>
        </w:trPr>
        <w:tc>
          <w:tcPr>
            <w:tcW w:w="2297" w:type="dxa"/>
          </w:tcPr>
          <w:p w14:paraId="6C15F2F8" w14:textId="77777777" w:rsidR="00F81D7C" w:rsidRPr="007E0B31" w:rsidRDefault="00F81D7C" w:rsidP="00F81D7C">
            <w:pPr>
              <w:pStyle w:val="Arial11Bold"/>
              <w:rPr>
                <w:rFonts w:cs="Arial"/>
              </w:rPr>
            </w:pPr>
            <w:r w:rsidRPr="007E0B31">
              <w:rPr>
                <w:rFonts w:cs="Arial"/>
              </w:rPr>
              <w:t>Reactive Power</w:t>
            </w:r>
          </w:p>
        </w:tc>
        <w:tc>
          <w:tcPr>
            <w:tcW w:w="7221" w:type="dxa"/>
          </w:tcPr>
          <w:p w14:paraId="2116FCFF" w14:textId="77777777" w:rsidR="00F81D7C" w:rsidRPr="007E0B31" w:rsidRDefault="00F81D7C" w:rsidP="00F81D7C">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F81D7C" w:rsidRPr="007E0B31" w:rsidRDefault="00F81D7C" w:rsidP="00F81D7C">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F81D7C" w:rsidRPr="007E0B31" w:rsidRDefault="00F81D7C" w:rsidP="00F81D7C">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F81D7C" w:rsidRPr="007E0B31" w14:paraId="3CD853A2" w14:textId="77777777" w:rsidTr="00CF5EC1">
        <w:trPr>
          <w:cantSplit/>
        </w:trPr>
        <w:tc>
          <w:tcPr>
            <w:tcW w:w="2297" w:type="dxa"/>
          </w:tcPr>
          <w:p w14:paraId="2F70D0FD" w14:textId="77777777" w:rsidR="00F81D7C" w:rsidRPr="007E0B31" w:rsidRDefault="00F81D7C" w:rsidP="00F81D7C">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7221" w:type="dxa"/>
          </w:tcPr>
          <w:p w14:paraId="160E4777" w14:textId="77777777" w:rsidR="00F81D7C" w:rsidRPr="007E0B31" w:rsidRDefault="00F81D7C" w:rsidP="00F81D7C">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F81D7C" w:rsidRPr="007E0B31" w14:paraId="0FE2CCF3" w14:textId="77777777" w:rsidTr="00CF5EC1">
        <w:trPr>
          <w:cantSplit/>
        </w:trPr>
        <w:tc>
          <w:tcPr>
            <w:tcW w:w="2297" w:type="dxa"/>
          </w:tcPr>
          <w:p w14:paraId="4CA01335" w14:textId="11F1E4DD" w:rsidR="00F81D7C" w:rsidRPr="007E0B31" w:rsidRDefault="00F81D7C" w:rsidP="00F81D7C">
            <w:pPr>
              <w:pStyle w:val="Arial11Bold"/>
              <w:rPr>
                <w:rFonts w:cs="Arial"/>
              </w:rPr>
            </w:pPr>
            <w:r>
              <w:t>Regenerative Braking</w:t>
            </w:r>
          </w:p>
        </w:tc>
        <w:tc>
          <w:tcPr>
            <w:tcW w:w="7221" w:type="dxa"/>
          </w:tcPr>
          <w:p w14:paraId="340DC8F2" w14:textId="18ACDBC8" w:rsidR="00F81D7C" w:rsidRPr="007E0B31" w:rsidRDefault="00F81D7C" w:rsidP="00F81D7C">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F81D7C" w:rsidRPr="007E0B31" w14:paraId="02810D1E" w14:textId="77777777" w:rsidTr="00CF5EC1">
        <w:trPr>
          <w:cantSplit/>
        </w:trPr>
        <w:tc>
          <w:tcPr>
            <w:tcW w:w="2297" w:type="dxa"/>
          </w:tcPr>
          <w:p w14:paraId="520D388E" w14:textId="77777777" w:rsidR="00F81D7C" w:rsidRPr="007E0B31" w:rsidRDefault="00F81D7C" w:rsidP="00F81D7C">
            <w:pPr>
              <w:pStyle w:val="Arial11Bold"/>
              <w:rPr>
                <w:rFonts w:cs="Arial"/>
              </w:rPr>
            </w:pPr>
            <w:r w:rsidRPr="007E0B31">
              <w:rPr>
                <w:rFonts w:cs="Arial"/>
              </w:rPr>
              <w:lastRenderedPageBreak/>
              <w:t>Registered Capacity</w:t>
            </w:r>
          </w:p>
        </w:tc>
        <w:tc>
          <w:tcPr>
            <w:tcW w:w="7221" w:type="dxa"/>
          </w:tcPr>
          <w:p w14:paraId="603F7D1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F81D7C" w:rsidRDefault="00F81D7C" w:rsidP="00F81D7C">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F81D7C" w:rsidRPr="007E0B31" w:rsidRDefault="00F81D7C" w:rsidP="00F81D7C">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F81D7C" w:rsidRPr="007E0B31" w14:paraId="28E3B2E3" w14:textId="77777777" w:rsidTr="00CF5EC1">
        <w:trPr>
          <w:cantSplit/>
        </w:trPr>
        <w:tc>
          <w:tcPr>
            <w:tcW w:w="2297" w:type="dxa"/>
          </w:tcPr>
          <w:p w14:paraId="2BE0DBDE" w14:textId="77777777" w:rsidR="00F81D7C" w:rsidRPr="007E0B31" w:rsidRDefault="00F81D7C" w:rsidP="00F81D7C">
            <w:pPr>
              <w:pStyle w:val="Arial11Bold"/>
              <w:rPr>
                <w:rFonts w:cs="Arial"/>
              </w:rPr>
            </w:pPr>
            <w:r w:rsidRPr="007E0B31">
              <w:rPr>
                <w:rFonts w:cs="Arial"/>
              </w:rPr>
              <w:lastRenderedPageBreak/>
              <w:t>Registered Data</w:t>
            </w:r>
          </w:p>
        </w:tc>
        <w:tc>
          <w:tcPr>
            <w:tcW w:w="7221" w:type="dxa"/>
          </w:tcPr>
          <w:p w14:paraId="6C5F8E51"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F81D7C" w:rsidRPr="007E0B31" w14:paraId="6D4F3B34" w14:textId="77777777" w:rsidTr="00CF5EC1">
        <w:trPr>
          <w:cantSplit/>
        </w:trPr>
        <w:tc>
          <w:tcPr>
            <w:tcW w:w="2297" w:type="dxa"/>
          </w:tcPr>
          <w:p w14:paraId="425272E0" w14:textId="77777777" w:rsidR="00F81D7C" w:rsidRPr="007E0B31" w:rsidRDefault="00F81D7C" w:rsidP="00F81D7C">
            <w:pPr>
              <w:pStyle w:val="Arial11Bold"/>
              <w:rPr>
                <w:rFonts w:cs="Arial"/>
              </w:rPr>
            </w:pPr>
            <w:r w:rsidRPr="007E0B31">
              <w:rPr>
                <w:rFonts w:cs="Arial"/>
              </w:rPr>
              <w:t>Registered Import Capability</w:t>
            </w:r>
          </w:p>
        </w:tc>
        <w:tc>
          <w:tcPr>
            <w:tcW w:w="7221" w:type="dxa"/>
          </w:tcPr>
          <w:p w14:paraId="700DCEFE" w14:textId="77777777" w:rsidR="00F81D7C" w:rsidRPr="007E0B31" w:rsidRDefault="00F81D7C" w:rsidP="00F81D7C">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F81D7C" w:rsidRDefault="00F81D7C" w:rsidP="00F81D7C">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F81D7C" w:rsidRPr="007E0B31" w:rsidRDefault="00F81D7C" w:rsidP="00F81D7C">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F81D7C" w:rsidRPr="007E0B31" w14:paraId="2F4B1BA2" w14:textId="77777777" w:rsidTr="00CF5EC1">
        <w:trPr>
          <w:cantSplit/>
        </w:trPr>
        <w:tc>
          <w:tcPr>
            <w:tcW w:w="2297" w:type="dxa"/>
          </w:tcPr>
          <w:p w14:paraId="139F3CB8" w14:textId="77777777" w:rsidR="00F81D7C" w:rsidRPr="007E0B31" w:rsidRDefault="00F81D7C" w:rsidP="00F81D7C">
            <w:pPr>
              <w:pStyle w:val="Arial11Bold"/>
              <w:rPr>
                <w:rFonts w:cs="Arial"/>
              </w:rPr>
            </w:pPr>
            <w:r w:rsidRPr="007E0B31">
              <w:rPr>
                <w:rFonts w:cs="Arial"/>
              </w:rPr>
              <w:t>Regulations</w:t>
            </w:r>
          </w:p>
        </w:tc>
        <w:tc>
          <w:tcPr>
            <w:tcW w:w="7221" w:type="dxa"/>
          </w:tcPr>
          <w:p w14:paraId="5EE91803" w14:textId="77777777" w:rsidR="00F81D7C" w:rsidRPr="007E0B31" w:rsidRDefault="00F81D7C" w:rsidP="00F81D7C">
            <w:pPr>
              <w:pStyle w:val="TableArial11"/>
              <w:rPr>
                <w:rFonts w:cs="Arial"/>
              </w:rPr>
            </w:pPr>
            <w:r w:rsidRPr="007E0B31">
              <w:rPr>
                <w:rFonts w:cs="Arial"/>
              </w:rPr>
              <w:t>The Utilities Contracts Regulations 1996, as amended from time to time.</w:t>
            </w:r>
          </w:p>
        </w:tc>
      </w:tr>
      <w:tr w:rsidR="00F81D7C" w:rsidRPr="00DE788D" w14:paraId="2B2A16BA" w14:textId="77777777" w:rsidTr="00CF5EC1">
        <w:trPr>
          <w:cantSplit/>
        </w:trPr>
        <w:tc>
          <w:tcPr>
            <w:tcW w:w="2297" w:type="dxa"/>
          </w:tcPr>
          <w:p w14:paraId="07E0207E" w14:textId="00F1704F" w:rsidR="00F81D7C" w:rsidRPr="00845BD2" w:rsidRDefault="00F81D7C" w:rsidP="00F81D7C">
            <w:pPr>
              <w:pStyle w:val="Arial11Bold"/>
              <w:rPr>
                <w:rFonts w:cs="Arial"/>
              </w:rPr>
            </w:pPr>
            <w:r w:rsidRPr="00845BD2">
              <w:rPr>
                <w:rFonts w:cs="Arial"/>
                <w:snapToGrid/>
                <w:lang w:val="x-none" w:eastAsia="en-GB"/>
              </w:rPr>
              <w:t>Regulated Sections</w:t>
            </w:r>
          </w:p>
        </w:tc>
        <w:tc>
          <w:tcPr>
            <w:tcW w:w="7221" w:type="dxa"/>
          </w:tcPr>
          <w:p w14:paraId="198AE7F5" w14:textId="77777777" w:rsidR="00F81D7C" w:rsidRPr="00845BD2" w:rsidRDefault="00F81D7C" w:rsidP="00F81D7C">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F81D7C" w:rsidRPr="00845BD2" w:rsidRDefault="00F81D7C" w:rsidP="00F81D7C">
            <w:pPr>
              <w:widowControl/>
              <w:autoSpaceDE w:val="0"/>
              <w:autoSpaceDN w:val="0"/>
              <w:adjustRightInd w:val="0"/>
              <w:snapToGrid w:val="0"/>
              <w:rPr>
                <w:rFonts w:cs="Arial"/>
              </w:rPr>
            </w:pPr>
          </w:p>
        </w:tc>
      </w:tr>
      <w:tr w:rsidR="00F81D7C" w:rsidRPr="00DE788D" w14:paraId="7DFB31AF" w14:textId="77777777" w:rsidTr="00CF5EC1">
        <w:trPr>
          <w:cantSplit/>
        </w:trPr>
        <w:tc>
          <w:tcPr>
            <w:tcW w:w="2297" w:type="dxa"/>
          </w:tcPr>
          <w:p w14:paraId="6F6FE8F2" w14:textId="77777777" w:rsidR="00F81D7C" w:rsidRPr="00DE788D" w:rsidRDefault="00F81D7C" w:rsidP="00F81D7C">
            <w:pPr>
              <w:pStyle w:val="Arial11Bold"/>
              <w:rPr>
                <w:rFonts w:cs="Arial"/>
              </w:rPr>
            </w:pPr>
            <w:r w:rsidRPr="00DE788D">
              <w:rPr>
                <w:rFonts w:cs="Arial"/>
              </w:rPr>
              <w:t>Reheater Time Constant</w:t>
            </w:r>
          </w:p>
        </w:tc>
        <w:tc>
          <w:tcPr>
            <w:tcW w:w="7221" w:type="dxa"/>
          </w:tcPr>
          <w:p w14:paraId="3348769D" w14:textId="77777777" w:rsidR="00F81D7C" w:rsidRPr="00DE788D" w:rsidRDefault="00F81D7C" w:rsidP="00F81D7C">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F81D7C" w:rsidRPr="007E0B31" w14:paraId="23631208" w14:textId="77777777" w:rsidTr="00CF5EC1">
        <w:trPr>
          <w:cantSplit/>
        </w:trPr>
        <w:tc>
          <w:tcPr>
            <w:tcW w:w="2297" w:type="dxa"/>
          </w:tcPr>
          <w:p w14:paraId="28ADFFCF" w14:textId="77777777" w:rsidR="00F81D7C" w:rsidRPr="007E0B31" w:rsidRDefault="00F81D7C" w:rsidP="00F81D7C">
            <w:pPr>
              <w:pStyle w:val="Arial11Bold"/>
              <w:rPr>
                <w:rFonts w:cs="Arial"/>
              </w:rPr>
            </w:pPr>
            <w:r w:rsidRPr="007E0B31">
              <w:rPr>
                <w:rFonts w:cs="Arial"/>
              </w:rPr>
              <w:t>Rejected Grid Code Modification Proposal</w:t>
            </w:r>
          </w:p>
        </w:tc>
        <w:tc>
          <w:tcPr>
            <w:tcW w:w="7221" w:type="dxa"/>
          </w:tcPr>
          <w:p w14:paraId="363B7E25" w14:textId="0CABE5AF" w:rsidR="00F81D7C" w:rsidRPr="007E0B31" w:rsidRDefault="7D9A43F1" w:rsidP="00F81D7C">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0F05E3C6" w:rsidRPr="004E64E8">
              <w:rPr>
                <w:rFonts w:cs="Arial"/>
              </w:rPr>
              <w:t xml:space="preserve">the </w:t>
            </w:r>
            <w:r w:rsidR="0F05E3C6" w:rsidRPr="329F1AB0">
              <w:rPr>
                <w:rFonts w:cs="Arial"/>
                <w:b/>
                <w:bCs/>
              </w:rPr>
              <w:t>ESO</w:t>
            </w:r>
            <w:r w:rsidRPr="329F1AB0">
              <w:rPr>
                <w:rFonts w:cs="Arial"/>
                <w:b/>
                <w:bCs/>
              </w:rPr>
              <w:t xml:space="preserve">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F81D7C" w:rsidRPr="007E0B31" w14:paraId="35CFBFAD" w14:textId="77777777" w:rsidTr="00CF5EC1">
        <w:trPr>
          <w:cantSplit/>
        </w:trPr>
        <w:tc>
          <w:tcPr>
            <w:tcW w:w="2297" w:type="dxa"/>
          </w:tcPr>
          <w:p w14:paraId="2AB7866A" w14:textId="77777777" w:rsidR="00F81D7C" w:rsidRPr="007E0B31" w:rsidRDefault="00F81D7C" w:rsidP="00F81D7C">
            <w:pPr>
              <w:pStyle w:val="Arial11Bold"/>
              <w:rPr>
                <w:rFonts w:cs="Arial"/>
              </w:rPr>
            </w:pPr>
            <w:r w:rsidRPr="007E0B31">
              <w:rPr>
                <w:rFonts w:cs="Arial"/>
              </w:rPr>
              <w:t>Related Person</w:t>
            </w:r>
          </w:p>
        </w:tc>
        <w:tc>
          <w:tcPr>
            <w:tcW w:w="7221" w:type="dxa"/>
          </w:tcPr>
          <w:p w14:paraId="5DAC4B40" w14:textId="088FFBC5" w:rsidR="00F81D7C" w:rsidRPr="007E0B31" w:rsidRDefault="00F81D7C" w:rsidP="00F81D7C">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F81D7C" w:rsidRPr="007E0B31" w14:paraId="09C3CE4E" w14:textId="77777777" w:rsidTr="00CF5EC1">
        <w:trPr>
          <w:cantSplit/>
        </w:trPr>
        <w:tc>
          <w:tcPr>
            <w:tcW w:w="2297" w:type="dxa"/>
          </w:tcPr>
          <w:p w14:paraId="7DF91920" w14:textId="77777777" w:rsidR="00F81D7C" w:rsidRPr="007E0B31" w:rsidRDefault="00F81D7C" w:rsidP="00F81D7C">
            <w:pPr>
              <w:pStyle w:val="Arial11Bold"/>
              <w:rPr>
                <w:rFonts w:cs="Arial"/>
              </w:rPr>
            </w:pPr>
            <w:r w:rsidRPr="007E0B31">
              <w:rPr>
                <w:rFonts w:cs="Arial"/>
              </w:rPr>
              <w:t>Relevant E&amp;W Transmission Licensee</w:t>
            </w:r>
          </w:p>
        </w:tc>
        <w:tc>
          <w:tcPr>
            <w:tcW w:w="7221" w:type="dxa"/>
          </w:tcPr>
          <w:p w14:paraId="5845D330" w14:textId="29A6343A" w:rsidR="00F81D7C" w:rsidRPr="007E0B31" w:rsidRDefault="00F81D7C" w:rsidP="00F81D7C">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F81D7C" w:rsidRPr="007E0B31" w14:paraId="00495AD3" w14:textId="77777777" w:rsidTr="00CF5EC1">
        <w:trPr>
          <w:cantSplit/>
        </w:trPr>
        <w:tc>
          <w:tcPr>
            <w:tcW w:w="2297" w:type="dxa"/>
          </w:tcPr>
          <w:p w14:paraId="37CE2F19" w14:textId="77777777" w:rsidR="00F81D7C" w:rsidRPr="007E0B31" w:rsidRDefault="00F81D7C" w:rsidP="00F81D7C">
            <w:pPr>
              <w:pStyle w:val="Arial11Bold"/>
              <w:rPr>
                <w:rFonts w:cs="Arial"/>
              </w:rPr>
            </w:pPr>
            <w:r w:rsidRPr="007E0B31">
              <w:rPr>
                <w:rFonts w:cs="Arial"/>
              </w:rPr>
              <w:t>Relevant Party</w:t>
            </w:r>
          </w:p>
        </w:tc>
        <w:tc>
          <w:tcPr>
            <w:tcW w:w="7221" w:type="dxa"/>
          </w:tcPr>
          <w:p w14:paraId="7BF1A4B9" w14:textId="77777777" w:rsidR="00F81D7C" w:rsidRPr="007E0B31" w:rsidRDefault="00F81D7C" w:rsidP="00F81D7C">
            <w:pPr>
              <w:pStyle w:val="TableArial11"/>
              <w:rPr>
                <w:rFonts w:cs="Arial"/>
              </w:rPr>
            </w:pPr>
            <w:r w:rsidRPr="007E0B31">
              <w:rPr>
                <w:rFonts w:cs="Arial"/>
              </w:rPr>
              <w:t>Has the meaning given in GR15.10(a).</w:t>
            </w:r>
          </w:p>
        </w:tc>
      </w:tr>
      <w:tr w:rsidR="00F81D7C" w:rsidRPr="007E0B31" w14:paraId="0089BD19" w14:textId="77777777" w:rsidTr="00CF5EC1">
        <w:trPr>
          <w:cantSplit/>
        </w:trPr>
        <w:tc>
          <w:tcPr>
            <w:tcW w:w="2297" w:type="dxa"/>
          </w:tcPr>
          <w:p w14:paraId="192E0FD2" w14:textId="77777777" w:rsidR="00F81D7C" w:rsidRPr="007E0B31" w:rsidRDefault="00F81D7C" w:rsidP="00F81D7C">
            <w:pPr>
              <w:pStyle w:val="Arial11Bold"/>
              <w:rPr>
                <w:rFonts w:cs="Arial"/>
              </w:rPr>
            </w:pPr>
            <w:r w:rsidRPr="007E0B31">
              <w:rPr>
                <w:rFonts w:cs="Arial"/>
              </w:rPr>
              <w:t>Relevant Scottish Transmission Licensee</w:t>
            </w:r>
          </w:p>
        </w:tc>
        <w:tc>
          <w:tcPr>
            <w:tcW w:w="7221" w:type="dxa"/>
          </w:tcPr>
          <w:p w14:paraId="1721A37D" w14:textId="77777777" w:rsidR="00F81D7C" w:rsidRPr="007E0B31" w:rsidRDefault="00F81D7C" w:rsidP="00F81D7C">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F81D7C" w:rsidRPr="007E0B31" w14:paraId="1E25E753" w14:textId="77777777" w:rsidTr="00CF5EC1">
        <w:trPr>
          <w:cantSplit/>
        </w:trPr>
        <w:tc>
          <w:tcPr>
            <w:tcW w:w="2297" w:type="dxa"/>
          </w:tcPr>
          <w:p w14:paraId="3F282714" w14:textId="77777777" w:rsidR="00F81D7C" w:rsidRPr="007E0B31" w:rsidRDefault="00F81D7C" w:rsidP="00F81D7C">
            <w:pPr>
              <w:pStyle w:val="Arial11Bold"/>
              <w:rPr>
                <w:rFonts w:cs="Arial"/>
              </w:rPr>
            </w:pPr>
            <w:r w:rsidRPr="007E0B31">
              <w:rPr>
                <w:rFonts w:cs="Arial"/>
              </w:rPr>
              <w:lastRenderedPageBreak/>
              <w:t>Relevant Transmission Licensee</w:t>
            </w:r>
          </w:p>
        </w:tc>
        <w:tc>
          <w:tcPr>
            <w:tcW w:w="7221" w:type="dxa"/>
          </w:tcPr>
          <w:p w14:paraId="027002BE" w14:textId="766B658F" w:rsidR="00F81D7C" w:rsidRPr="007E0B31" w:rsidRDefault="00F81D7C" w:rsidP="00F81D7C">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F81D7C" w:rsidRPr="007E0B31" w14:paraId="2C38A6A1" w14:textId="77777777" w:rsidTr="00CF5EC1">
        <w:trPr>
          <w:cantSplit/>
        </w:trPr>
        <w:tc>
          <w:tcPr>
            <w:tcW w:w="2297" w:type="dxa"/>
          </w:tcPr>
          <w:p w14:paraId="2F282CC1" w14:textId="77777777" w:rsidR="00F81D7C" w:rsidRPr="007E0B31" w:rsidRDefault="00F81D7C" w:rsidP="00F81D7C">
            <w:pPr>
              <w:pStyle w:val="Arial11Bold"/>
              <w:rPr>
                <w:rFonts w:cs="Arial"/>
              </w:rPr>
            </w:pPr>
            <w:r w:rsidRPr="007E0B31">
              <w:rPr>
                <w:rFonts w:cs="Arial"/>
              </w:rPr>
              <w:t>Relevant Unit</w:t>
            </w:r>
          </w:p>
        </w:tc>
        <w:tc>
          <w:tcPr>
            <w:tcW w:w="7221" w:type="dxa"/>
          </w:tcPr>
          <w:p w14:paraId="3349AB2D" w14:textId="77777777" w:rsidR="00F81D7C" w:rsidRPr="007E0B31" w:rsidRDefault="00F81D7C" w:rsidP="00F81D7C">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F81D7C" w:rsidRPr="007E0B31" w14:paraId="661512B9" w14:textId="77777777" w:rsidTr="00CF5EC1">
        <w:trPr>
          <w:cantSplit/>
        </w:trPr>
        <w:tc>
          <w:tcPr>
            <w:tcW w:w="2297" w:type="dxa"/>
          </w:tcPr>
          <w:p w14:paraId="145D3AB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7221" w:type="dxa"/>
          </w:tcPr>
          <w:p w14:paraId="57A167B9" w14:textId="77777777" w:rsidR="00F81D7C" w:rsidRPr="007E0B31" w:rsidRDefault="00F81D7C" w:rsidP="00F81D7C">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F81D7C" w:rsidRPr="007E0B31" w14:paraId="0FC4184C" w14:textId="77777777" w:rsidTr="00CF5EC1">
        <w:trPr>
          <w:cantSplit/>
        </w:trPr>
        <w:tc>
          <w:tcPr>
            <w:tcW w:w="2297" w:type="dxa"/>
          </w:tcPr>
          <w:p w14:paraId="517C4056" w14:textId="77777777" w:rsidR="00F81D7C" w:rsidRPr="007E0B31" w:rsidRDefault="00F81D7C" w:rsidP="00F81D7C">
            <w:pPr>
              <w:pStyle w:val="Arial11Bold"/>
              <w:rPr>
                <w:rFonts w:cs="Arial"/>
              </w:rPr>
            </w:pPr>
            <w:r w:rsidRPr="007E0B31">
              <w:rPr>
                <w:rFonts w:cs="Arial"/>
              </w:rPr>
              <w:t>Remote Transmission Assets</w:t>
            </w:r>
          </w:p>
        </w:tc>
        <w:tc>
          <w:tcPr>
            <w:tcW w:w="7221" w:type="dxa"/>
          </w:tcPr>
          <w:p w14:paraId="26BD0A1F" w14:textId="402ED181" w:rsidR="00F81D7C" w:rsidRPr="007E0B31" w:rsidRDefault="00F81D7C" w:rsidP="00F81D7C">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F81D7C" w:rsidRPr="007E0B31" w:rsidRDefault="00F81D7C" w:rsidP="00F81D7C">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F81D7C" w:rsidRPr="007E0B31" w14:paraId="4A5E7BA6" w14:textId="77777777" w:rsidTr="00CF5EC1">
        <w:trPr>
          <w:cantSplit/>
        </w:trPr>
        <w:tc>
          <w:tcPr>
            <w:tcW w:w="2297" w:type="dxa"/>
          </w:tcPr>
          <w:p w14:paraId="57C0BDFF" w14:textId="339174F7" w:rsidR="00F81D7C" w:rsidRPr="007E0B31" w:rsidRDefault="00F81D7C" w:rsidP="00F81D7C">
            <w:pPr>
              <w:pStyle w:val="Arial11Bold"/>
              <w:rPr>
                <w:rFonts w:cs="Arial"/>
              </w:rPr>
            </w:pPr>
            <w:r>
              <w:rPr>
                <w:rFonts w:cs="Arial"/>
              </w:rPr>
              <w:t>Replacement Reserves (RR)</w:t>
            </w:r>
          </w:p>
        </w:tc>
        <w:tc>
          <w:tcPr>
            <w:tcW w:w="7221" w:type="dxa"/>
          </w:tcPr>
          <w:p w14:paraId="1845D73A" w14:textId="2F61E8A5" w:rsidR="00F81D7C" w:rsidRPr="007E0B31" w:rsidRDefault="00F81D7C" w:rsidP="00F81D7C">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F81D7C" w:rsidRPr="007E0B31" w14:paraId="3E793E1A" w14:textId="77777777" w:rsidTr="00CF5EC1">
        <w:trPr>
          <w:cantSplit/>
        </w:trPr>
        <w:tc>
          <w:tcPr>
            <w:tcW w:w="2297" w:type="dxa"/>
          </w:tcPr>
          <w:p w14:paraId="70E4C232" w14:textId="77777777" w:rsidR="00F81D7C" w:rsidRPr="007E0B31" w:rsidRDefault="00F81D7C" w:rsidP="00F81D7C">
            <w:pPr>
              <w:pStyle w:val="Arial11Bold"/>
              <w:rPr>
                <w:rFonts w:cs="Arial"/>
              </w:rPr>
            </w:pPr>
            <w:r w:rsidRPr="007E0B31">
              <w:rPr>
                <w:rFonts w:cs="Arial"/>
              </w:rPr>
              <w:t>Requesting Safety Co-ordinator</w:t>
            </w:r>
          </w:p>
        </w:tc>
        <w:tc>
          <w:tcPr>
            <w:tcW w:w="7221" w:type="dxa"/>
          </w:tcPr>
          <w:p w14:paraId="12FAE6E9" w14:textId="77777777" w:rsidR="00F81D7C" w:rsidRPr="007E0B31" w:rsidRDefault="00F81D7C" w:rsidP="00F81D7C">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F81D7C" w:rsidRPr="007E0B31" w14:paraId="221B80DF" w14:textId="77777777" w:rsidTr="00CF5EC1">
        <w:trPr>
          <w:cantSplit/>
        </w:trPr>
        <w:tc>
          <w:tcPr>
            <w:tcW w:w="2297" w:type="dxa"/>
          </w:tcPr>
          <w:p w14:paraId="4C5053E5" w14:textId="77777777" w:rsidR="00F81D7C" w:rsidRPr="007E0B31" w:rsidRDefault="00F81D7C" w:rsidP="00F81D7C">
            <w:pPr>
              <w:pStyle w:val="Arial11Bold"/>
              <w:rPr>
                <w:rFonts w:cs="Arial"/>
              </w:rPr>
            </w:pPr>
            <w:r w:rsidRPr="007E0B31">
              <w:rPr>
                <w:rFonts w:cs="Arial"/>
              </w:rPr>
              <w:t>Responsible Engineer/ Operator</w:t>
            </w:r>
          </w:p>
        </w:tc>
        <w:tc>
          <w:tcPr>
            <w:tcW w:w="7221" w:type="dxa"/>
          </w:tcPr>
          <w:p w14:paraId="40AF59F9" w14:textId="77777777" w:rsidR="00F81D7C" w:rsidRPr="007E0B31" w:rsidRDefault="00F81D7C" w:rsidP="00F81D7C">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F81D7C" w:rsidRPr="007E0B31" w14:paraId="43B07A92" w14:textId="77777777" w:rsidTr="00CF5EC1">
        <w:trPr>
          <w:cantSplit/>
        </w:trPr>
        <w:tc>
          <w:tcPr>
            <w:tcW w:w="2297" w:type="dxa"/>
          </w:tcPr>
          <w:p w14:paraId="142BB592" w14:textId="77777777" w:rsidR="00F81D7C" w:rsidRPr="007E0B31" w:rsidRDefault="00F81D7C" w:rsidP="00F81D7C">
            <w:pPr>
              <w:pStyle w:val="Arial11Bold"/>
              <w:rPr>
                <w:rFonts w:cs="Arial"/>
              </w:rPr>
            </w:pPr>
            <w:r w:rsidRPr="007E0B31">
              <w:rPr>
                <w:rFonts w:cs="Arial"/>
              </w:rPr>
              <w:t>Responsible Manager</w:t>
            </w:r>
          </w:p>
        </w:tc>
        <w:tc>
          <w:tcPr>
            <w:tcW w:w="7221" w:type="dxa"/>
          </w:tcPr>
          <w:p w14:paraId="3D10AC58" w14:textId="010E800C" w:rsidR="00F81D7C" w:rsidRPr="007E0B31" w:rsidRDefault="00F81D7C" w:rsidP="00F81D7C">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F81D7C" w:rsidRPr="007E0B31" w14:paraId="6833C556" w14:textId="77777777" w:rsidTr="00CF5EC1">
        <w:trPr>
          <w:cantSplit/>
        </w:trPr>
        <w:tc>
          <w:tcPr>
            <w:tcW w:w="2297" w:type="dxa"/>
          </w:tcPr>
          <w:p w14:paraId="78C5A95A" w14:textId="03432A01" w:rsidR="00F81D7C" w:rsidRPr="007E0B31" w:rsidRDefault="00F81D7C" w:rsidP="00F81D7C">
            <w:pPr>
              <w:pStyle w:val="Arial11Bold"/>
              <w:rPr>
                <w:rFonts w:cs="Arial"/>
              </w:rPr>
            </w:pPr>
            <w:r>
              <w:rPr>
                <w:rFonts w:cs="Arial"/>
              </w:rPr>
              <w:t>Restoration Contractor</w:t>
            </w:r>
          </w:p>
        </w:tc>
        <w:tc>
          <w:tcPr>
            <w:tcW w:w="7221" w:type="dxa"/>
          </w:tcPr>
          <w:p w14:paraId="51FEE20C" w14:textId="73B0FBED" w:rsidR="00F81D7C" w:rsidRPr="007E0B31" w:rsidRDefault="00F81D7C" w:rsidP="00F81D7C">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F81D7C" w:rsidRPr="007E0B31" w14:paraId="06F23606" w14:textId="77777777" w:rsidTr="00CF5EC1">
        <w:trPr>
          <w:cantSplit/>
        </w:trPr>
        <w:tc>
          <w:tcPr>
            <w:tcW w:w="2297" w:type="dxa"/>
          </w:tcPr>
          <w:p w14:paraId="40195733" w14:textId="7E5F900B" w:rsidR="00F81D7C" w:rsidRPr="007E0B31" w:rsidRDefault="00F81D7C" w:rsidP="00F81D7C">
            <w:pPr>
              <w:pStyle w:val="Arial11Bold"/>
              <w:rPr>
                <w:rFonts w:cs="Arial"/>
              </w:rPr>
            </w:pPr>
            <w:r>
              <w:rPr>
                <w:rFonts w:cs="Arial"/>
              </w:rPr>
              <w:t>Restoration Plan</w:t>
            </w:r>
          </w:p>
        </w:tc>
        <w:tc>
          <w:tcPr>
            <w:tcW w:w="7221" w:type="dxa"/>
          </w:tcPr>
          <w:p w14:paraId="27330630" w14:textId="2932C2DD" w:rsidR="00F81D7C" w:rsidRPr="007E0B31" w:rsidRDefault="00F81D7C" w:rsidP="00F81D7C">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F81D7C" w:rsidRPr="007E0B31" w14:paraId="359C52EC" w14:textId="77777777" w:rsidTr="00CF5EC1">
        <w:trPr>
          <w:cantSplit/>
        </w:trPr>
        <w:tc>
          <w:tcPr>
            <w:tcW w:w="2297" w:type="dxa"/>
          </w:tcPr>
          <w:p w14:paraId="600D70C7" w14:textId="2CA36F4C" w:rsidR="00F81D7C" w:rsidRPr="007E0B31" w:rsidRDefault="00F81D7C" w:rsidP="00F81D7C">
            <w:pPr>
              <w:pStyle w:val="Arial11Bold"/>
              <w:rPr>
                <w:rFonts w:cs="Arial"/>
              </w:rPr>
            </w:pPr>
            <w:r w:rsidRPr="00C95F94">
              <w:rPr>
                <w:rFonts w:cs="Arial"/>
              </w:rPr>
              <w:t>Restoration Service Provider</w:t>
            </w:r>
          </w:p>
        </w:tc>
        <w:tc>
          <w:tcPr>
            <w:tcW w:w="7221" w:type="dxa"/>
          </w:tcPr>
          <w:p w14:paraId="7EAC5DED" w14:textId="41096B5E" w:rsidR="00F81D7C" w:rsidRPr="00A87826" w:rsidRDefault="00F81D7C" w:rsidP="00F81D7C">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F81D7C" w:rsidRPr="007E0B31" w14:paraId="7A57EE5C" w14:textId="77777777" w:rsidTr="00CF5EC1">
        <w:trPr>
          <w:cantSplit/>
        </w:trPr>
        <w:tc>
          <w:tcPr>
            <w:tcW w:w="2297" w:type="dxa"/>
          </w:tcPr>
          <w:p w14:paraId="31F5E0E2" w14:textId="0C4C577D" w:rsidR="00F81D7C" w:rsidRPr="007E0B31" w:rsidRDefault="00F81D7C" w:rsidP="00F81D7C">
            <w:pPr>
              <w:pStyle w:val="Arial11Bold"/>
              <w:rPr>
                <w:rFonts w:cs="Arial"/>
              </w:rPr>
            </w:pPr>
            <w:r w:rsidRPr="00C23BCB">
              <w:rPr>
                <w:rFonts w:cs="Arial"/>
              </w:rPr>
              <w:t>Restoration Service</w:t>
            </w:r>
            <w:r>
              <w:rPr>
                <w:rFonts w:cs="Arial"/>
              </w:rPr>
              <w:t xml:space="preserve"> Test</w:t>
            </w:r>
          </w:p>
        </w:tc>
        <w:tc>
          <w:tcPr>
            <w:tcW w:w="7221" w:type="dxa"/>
          </w:tcPr>
          <w:p w14:paraId="40C10BCD" w14:textId="78CE767E" w:rsidR="00F81D7C" w:rsidRPr="007E0B31" w:rsidRDefault="00F81D7C" w:rsidP="00F81D7C">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 xml:space="preserve">Anchor Plant </w:t>
            </w:r>
            <w:proofErr w:type="spellStart"/>
            <w:r w:rsidRPr="00D039CA">
              <w:rPr>
                <w:rFonts w:cs="Arial"/>
                <w:b/>
                <w:bCs/>
              </w:rPr>
              <w:t>Capablity</w:t>
            </w:r>
            <w:proofErr w:type="spellEnd"/>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F81D7C" w:rsidRPr="007E0B31" w14:paraId="200F923B" w14:textId="77777777" w:rsidTr="00CF5EC1">
        <w:trPr>
          <w:cantSplit/>
        </w:trPr>
        <w:tc>
          <w:tcPr>
            <w:tcW w:w="2297" w:type="dxa"/>
          </w:tcPr>
          <w:p w14:paraId="645AFB45" w14:textId="77777777" w:rsidR="00F81D7C" w:rsidRPr="007E0B31" w:rsidRDefault="00F81D7C" w:rsidP="00F81D7C">
            <w:pPr>
              <w:pStyle w:val="Arial11Bold"/>
              <w:rPr>
                <w:rFonts w:cs="Arial"/>
              </w:rPr>
            </w:pPr>
            <w:r w:rsidRPr="008B64D0">
              <w:rPr>
                <w:rFonts w:cs="Arial"/>
              </w:rPr>
              <w:t>Re-synchronisation</w:t>
            </w:r>
          </w:p>
        </w:tc>
        <w:tc>
          <w:tcPr>
            <w:tcW w:w="7221" w:type="dxa"/>
          </w:tcPr>
          <w:p w14:paraId="116663CE" w14:textId="77777777" w:rsidR="00F81D7C" w:rsidRPr="007E0B31" w:rsidRDefault="00F81D7C" w:rsidP="00F81D7C">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F81D7C" w:rsidRPr="007E0B31" w14:paraId="5C8B475C" w14:textId="77777777" w:rsidTr="00CF5EC1">
        <w:trPr>
          <w:cantSplit/>
        </w:trPr>
        <w:tc>
          <w:tcPr>
            <w:tcW w:w="2297" w:type="dxa"/>
          </w:tcPr>
          <w:p w14:paraId="7A0A7098" w14:textId="399722FF" w:rsidR="00F81D7C" w:rsidRPr="00A24C6C" w:rsidRDefault="00F81D7C" w:rsidP="00F81D7C">
            <w:pPr>
              <w:pStyle w:val="Arial11Bold"/>
              <w:rPr>
                <w:rFonts w:cs="Arial"/>
              </w:rPr>
            </w:pPr>
          </w:p>
        </w:tc>
        <w:tc>
          <w:tcPr>
            <w:tcW w:w="7221" w:type="dxa"/>
          </w:tcPr>
          <w:p w14:paraId="7D8E70D3" w14:textId="762661DB" w:rsidR="00F81D7C" w:rsidRPr="00A24C6C" w:rsidRDefault="00F81D7C" w:rsidP="00F81D7C">
            <w:pPr>
              <w:pStyle w:val="TableArial11"/>
              <w:rPr>
                <w:rFonts w:cs="Arial"/>
              </w:rPr>
            </w:pPr>
          </w:p>
        </w:tc>
      </w:tr>
      <w:tr w:rsidR="00F81D7C" w:rsidRPr="007E0B31" w14:paraId="6CA184A0" w14:textId="77777777" w:rsidTr="00CF5EC1">
        <w:trPr>
          <w:cantSplit/>
        </w:trPr>
        <w:tc>
          <w:tcPr>
            <w:tcW w:w="2297" w:type="dxa"/>
          </w:tcPr>
          <w:p w14:paraId="0F616CE0" w14:textId="68331982" w:rsidR="00F81D7C" w:rsidRPr="007E0B31" w:rsidRDefault="00F81D7C" w:rsidP="00F81D7C">
            <w:pPr>
              <w:pStyle w:val="Arial11Bold"/>
              <w:rPr>
                <w:rFonts w:cs="Arial"/>
              </w:rPr>
            </w:pPr>
            <w:r>
              <w:rPr>
                <w:rFonts w:cs="Arial"/>
              </w:rPr>
              <w:t>RR Acceptance</w:t>
            </w:r>
          </w:p>
        </w:tc>
        <w:tc>
          <w:tcPr>
            <w:tcW w:w="7221" w:type="dxa"/>
          </w:tcPr>
          <w:p w14:paraId="279A7C5B" w14:textId="3CF00C6B" w:rsidR="00F81D7C" w:rsidRPr="007E0B31" w:rsidRDefault="00F81D7C" w:rsidP="00F81D7C">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F81D7C" w:rsidRPr="007E0B31" w14:paraId="375C4E00" w14:textId="77777777" w:rsidTr="00CF5EC1">
        <w:trPr>
          <w:cantSplit/>
        </w:trPr>
        <w:tc>
          <w:tcPr>
            <w:tcW w:w="2297" w:type="dxa"/>
          </w:tcPr>
          <w:p w14:paraId="1EAC68C5" w14:textId="2FCFB406" w:rsidR="00F81D7C" w:rsidRDefault="00F81D7C" w:rsidP="00F81D7C">
            <w:pPr>
              <w:pStyle w:val="Arial11Bold"/>
              <w:rPr>
                <w:rFonts w:cs="Arial"/>
              </w:rPr>
            </w:pPr>
            <w:r>
              <w:rPr>
                <w:rFonts w:cs="Arial"/>
              </w:rPr>
              <w:lastRenderedPageBreak/>
              <w:t>Restricted</w:t>
            </w:r>
          </w:p>
        </w:tc>
        <w:tc>
          <w:tcPr>
            <w:tcW w:w="7221" w:type="dxa"/>
          </w:tcPr>
          <w:p w14:paraId="573C1772" w14:textId="01CB4CF7" w:rsidR="00F81D7C" w:rsidRPr="008D5BEE" w:rsidRDefault="00F81D7C" w:rsidP="00F81D7C">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F81D7C" w:rsidRPr="007E0B31" w14:paraId="43440108" w14:textId="77777777" w:rsidTr="00CF5EC1">
        <w:trPr>
          <w:cantSplit/>
        </w:trPr>
        <w:tc>
          <w:tcPr>
            <w:tcW w:w="2297" w:type="dxa"/>
          </w:tcPr>
          <w:p w14:paraId="2D0B4C2D" w14:textId="026534D0" w:rsidR="00F81D7C" w:rsidRPr="000B7208" w:rsidRDefault="00F81D7C" w:rsidP="00F81D7C">
            <w:pPr>
              <w:pStyle w:val="Arial11Bold"/>
              <w:rPr>
                <w:rFonts w:cs="Arial"/>
              </w:rPr>
            </w:pPr>
            <w:r w:rsidRPr="002510FF">
              <w:rPr>
                <w:rFonts w:cs="Arial"/>
                <w:bCs/>
              </w:rPr>
              <w:t>ROCOF</w:t>
            </w:r>
          </w:p>
        </w:tc>
        <w:tc>
          <w:tcPr>
            <w:tcW w:w="7221" w:type="dxa"/>
          </w:tcPr>
          <w:p w14:paraId="257637B6" w14:textId="7FA7C548" w:rsidR="00F81D7C" w:rsidRPr="000B7208" w:rsidRDefault="00F81D7C" w:rsidP="00F81D7C">
            <w:pPr>
              <w:pStyle w:val="TableArial11"/>
              <w:rPr>
                <w:rFonts w:cs="Arial"/>
                <w:b/>
              </w:rPr>
            </w:pPr>
            <w:r w:rsidRPr="002510FF">
              <w:rPr>
                <w:rFonts w:cs="Arial"/>
                <w:b/>
              </w:rPr>
              <w:t>Rate of Change of Frequency</w:t>
            </w:r>
          </w:p>
        </w:tc>
      </w:tr>
      <w:tr w:rsidR="00F81D7C" w:rsidRPr="007E0B31" w14:paraId="724EBAD0" w14:textId="77777777" w:rsidTr="00CF5EC1">
        <w:trPr>
          <w:cantSplit/>
        </w:trPr>
        <w:tc>
          <w:tcPr>
            <w:tcW w:w="2297" w:type="dxa"/>
          </w:tcPr>
          <w:p w14:paraId="389CD79A" w14:textId="38EDBFB4" w:rsidR="00F81D7C" w:rsidRDefault="00F81D7C" w:rsidP="00F81D7C">
            <w:pPr>
              <w:pStyle w:val="Arial11Bold"/>
              <w:rPr>
                <w:rFonts w:cs="Arial"/>
              </w:rPr>
            </w:pPr>
            <w:r>
              <w:rPr>
                <w:rFonts w:cs="Arial"/>
              </w:rPr>
              <w:t>RR Instruction</w:t>
            </w:r>
          </w:p>
        </w:tc>
        <w:tc>
          <w:tcPr>
            <w:tcW w:w="7221" w:type="dxa"/>
          </w:tcPr>
          <w:p w14:paraId="74080257" w14:textId="66AE87CD" w:rsidR="00F81D7C" w:rsidRPr="008D5BEE" w:rsidRDefault="00F81D7C" w:rsidP="00F81D7C">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F81D7C" w:rsidRPr="007E0B31" w14:paraId="0F2AB24C" w14:textId="77777777" w:rsidTr="00CF5EC1">
        <w:trPr>
          <w:cantSplit/>
        </w:trPr>
        <w:tc>
          <w:tcPr>
            <w:tcW w:w="2297" w:type="dxa"/>
          </w:tcPr>
          <w:p w14:paraId="1069A459" w14:textId="77777777" w:rsidR="00F81D7C" w:rsidRPr="007E0B31" w:rsidRDefault="00F81D7C" w:rsidP="00F81D7C">
            <w:pPr>
              <w:pStyle w:val="Arial11Bold"/>
              <w:rPr>
                <w:rFonts w:cs="Arial"/>
              </w:rPr>
            </w:pPr>
            <w:r w:rsidRPr="007E0B31">
              <w:rPr>
                <w:rFonts w:cs="Arial"/>
              </w:rPr>
              <w:t>Safety Co-ordinator</w:t>
            </w:r>
          </w:p>
        </w:tc>
        <w:tc>
          <w:tcPr>
            <w:tcW w:w="7221" w:type="dxa"/>
          </w:tcPr>
          <w:p w14:paraId="3FD2A5AD" w14:textId="77777777" w:rsidR="00F81D7C" w:rsidRPr="007E0B31" w:rsidRDefault="00F81D7C" w:rsidP="00F81D7C">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F81D7C" w:rsidRPr="007E0B31" w14:paraId="3A1DC384" w14:textId="77777777" w:rsidTr="00CF5EC1">
        <w:trPr>
          <w:cantSplit/>
        </w:trPr>
        <w:tc>
          <w:tcPr>
            <w:tcW w:w="2297" w:type="dxa"/>
          </w:tcPr>
          <w:p w14:paraId="7406B5EB" w14:textId="77777777" w:rsidR="00F81D7C" w:rsidRPr="007E0B31" w:rsidRDefault="00F81D7C" w:rsidP="00F81D7C">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7221" w:type="dxa"/>
          </w:tcPr>
          <w:p w14:paraId="407DEDEF" w14:textId="77777777" w:rsidR="00F81D7C" w:rsidRPr="007E0B31" w:rsidRDefault="00F81D7C" w:rsidP="00F81D7C">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F81D7C" w:rsidRPr="007E0B31" w14:paraId="70243D83" w14:textId="77777777" w:rsidTr="00CF5EC1">
        <w:trPr>
          <w:cantSplit/>
        </w:trPr>
        <w:tc>
          <w:tcPr>
            <w:tcW w:w="2297" w:type="dxa"/>
          </w:tcPr>
          <w:p w14:paraId="22E262B1" w14:textId="77777777" w:rsidR="00F81D7C" w:rsidRPr="007E0B31" w:rsidRDefault="00F81D7C" w:rsidP="00F81D7C">
            <w:pPr>
              <w:pStyle w:val="Arial11Bold"/>
              <w:rPr>
                <w:rFonts w:cs="Arial"/>
              </w:rPr>
            </w:pPr>
            <w:r w:rsidRPr="007E0B31">
              <w:rPr>
                <w:rFonts w:cs="Arial"/>
              </w:rPr>
              <w:t xml:space="preserve">Safety Key </w:t>
            </w:r>
          </w:p>
        </w:tc>
        <w:tc>
          <w:tcPr>
            <w:tcW w:w="7221" w:type="dxa"/>
          </w:tcPr>
          <w:p w14:paraId="61F0DB91" w14:textId="77777777" w:rsidR="00F81D7C" w:rsidRPr="007E0B31" w:rsidRDefault="00F81D7C" w:rsidP="00F81D7C">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F81D7C" w:rsidRPr="007E0B31" w14:paraId="30E0A369" w14:textId="77777777" w:rsidTr="00CF5EC1">
        <w:trPr>
          <w:cantSplit/>
        </w:trPr>
        <w:tc>
          <w:tcPr>
            <w:tcW w:w="2297" w:type="dxa"/>
          </w:tcPr>
          <w:p w14:paraId="3958C3C0" w14:textId="77777777" w:rsidR="00F81D7C" w:rsidRPr="007E0B31" w:rsidRDefault="00F81D7C" w:rsidP="00F81D7C">
            <w:pPr>
              <w:pStyle w:val="Arial11Bold"/>
              <w:rPr>
                <w:rFonts w:cs="Arial"/>
              </w:rPr>
            </w:pPr>
            <w:r w:rsidRPr="007E0B31">
              <w:rPr>
                <w:rFonts w:cs="Arial"/>
              </w:rPr>
              <w:t>Safety Log</w:t>
            </w:r>
          </w:p>
        </w:tc>
        <w:tc>
          <w:tcPr>
            <w:tcW w:w="7221" w:type="dxa"/>
          </w:tcPr>
          <w:p w14:paraId="1D5A6BA7" w14:textId="77777777" w:rsidR="00F81D7C" w:rsidRPr="007E0B31" w:rsidRDefault="00F81D7C" w:rsidP="00F81D7C">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F81D7C" w:rsidRPr="007E0B31" w14:paraId="7B8B0D19" w14:textId="77777777" w:rsidTr="00CF5EC1">
        <w:trPr>
          <w:cantSplit/>
        </w:trPr>
        <w:tc>
          <w:tcPr>
            <w:tcW w:w="2297" w:type="dxa"/>
          </w:tcPr>
          <w:p w14:paraId="34E9C066" w14:textId="77777777" w:rsidR="00F81D7C" w:rsidRPr="007E0B31" w:rsidRDefault="00F81D7C" w:rsidP="00F81D7C">
            <w:pPr>
              <w:pStyle w:val="Arial11Bold"/>
              <w:rPr>
                <w:rFonts w:cs="Arial"/>
              </w:rPr>
            </w:pPr>
            <w:r w:rsidRPr="007E0B31">
              <w:rPr>
                <w:rFonts w:cs="Arial"/>
              </w:rPr>
              <w:t>Safety Precautions</w:t>
            </w:r>
          </w:p>
        </w:tc>
        <w:tc>
          <w:tcPr>
            <w:tcW w:w="7221" w:type="dxa"/>
          </w:tcPr>
          <w:p w14:paraId="0686C6F3" w14:textId="77777777" w:rsidR="00F81D7C" w:rsidRPr="007E0B31" w:rsidRDefault="00F81D7C" w:rsidP="00F81D7C">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F81D7C" w:rsidRPr="007E0B31" w14:paraId="5883E205" w14:textId="77777777" w:rsidTr="00CF5EC1">
        <w:trPr>
          <w:cantSplit/>
        </w:trPr>
        <w:tc>
          <w:tcPr>
            <w:tcW w:w="2297" w:type="dxa"/>
          </w:tcPr>
          <w:p w14:paraId="20827A76" w14:textId="77777777" w:rsidR="00F81D7C" w:rsidRPr="007E0B31" w:rsidRDefault="00F81D7C" w:rsidP="00F81D7C">
            <w:pPr>
              <w:pStyle w:val="Arial11Bold"/>
              <w:rPr>
                <w:rFonts w:cs="Arial"/>
              </w:rPr>
            </w:pPr>
            <w:r w:rsidRPr="007E0B31">
              <w:rPr>
                <w:rFonts w:cs="Arial"/>
              </w:rPr>
              <w:t>Safety Rules</w:t>
            </w:r>
          </w:p>
        </w:tc>
        <w:tc>
          <w:tcPr>
            <w:tcW w:w="7221" w:type="dxa"/>
          </w:tcPr>
          <w:p w14:paraId="48A0B671" w14:textId="174D5A7A" w:rsidR="00F81D7C" w:rsidRPr="007E0B31" w:rsidRDefault="00F81D7C" w:rsidP="00F81D7C">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F81D7C" w:rsidRPr="007E0B31" w14:paraId="44AE80E0" w14:textId="77777777" w:rsidTr="00CF5EC1">
        <w:trPr>
          <w:cantSplit/>
        </w:trPr>
        <w:tc>
          <w:tcPr>
            <w:tcW w:w="2297" w:type="dxa"/>
          </w:tcPr>
          <w:p w14:paraId="5682B2E8" w14:textId="77777777" w:rsidR="00F81D7C" w:rsidRPr="007E0B31" w:rsidRDefault="00F81D7C" w:rsidP="00F81D7C">
            <w:pPr>
              <w:pStyle w:val="Arial11Bold"/>
              <w:rPr>
                <w:rFonts w:cs="Arial"/>
              </w:rPr>
            </w:pPr>
            <w:r w:rsidRPr="007E0B31">
              <w:rPr>
                <w:rFonts w:cs="Arial"/>
              </w:rPr>
              <w:t>Scottish Offshore Transmission System</w:t>
            </w:r>
          </w:p>
        </w:tc>
        <w:tc>
          <w:tcPr>
            <w:tcW w:w="7221" w:type="dxa"/>
          </w:tcPr>
          <w:p w14:paraId="6F1646FE" w14:textId="77777777" w:rsidR="00F81D7C" w:rsidRPr="007E0B31" w:rsidRDefault="00F81D7C" w:rsidP="00F81D7C">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F81D7C" w:rsidRPr="007E0B31" w14:paraId="4EC37483" w14:textId="77777777" w:rsidTr="00CF5EC1">
        <w:trPr>
          <w:cantSplit/>
        </w:trPr>
        <w:tc>
          <w:tcPr>
            <w:tcW w:w="2297" w:type="dxa"/>
          </w:tcPr>
          <w:p w14:paraId="7592DBED" w14:textId="77777777" w:rsidR="00F81D7C" w:rsidRPr="007E0B31" w:rsidRDefault="00F81D7C" w:rsidP="00F81D7C">
            <w:pPr>
              <w:pStyle w:val="Arial11Bold"/>
              <w:rPr>
                <w:rFonts w:cs="Arial"/>
              </w:rPr>
            </w:pPr>
            <w:r w:rsidRPr="007E0B31">
              <w:rPr>
                <w:rFonts w:cs="Arial"/>
              </w:rPr>
              <w:t>Scottish Offshore Transmission Licensee</w:t>
            </w:r>
          </w:p>
        </w:tc>
        <w:tc>
          <w:tcPr>
            <w:tcW w:w="7221" w:type="dxa"/>
          </w:tcPr>
          <w:p w14:paraId="1E0C090A" w14:textId="77777777" w:rsidR="00F81D7C" w:rsidRPr="007E0B31" w:rsidRDefault="00F81D7C" w:rsidP="00F81D7C">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F81D7C" w:rsidRPr="007E0B31" w14:paraId="46996A6A" w14:textId="77777777" w:rsidTr="00CF5EC1">
        <w:trPr>
          <w:cantSplit/>
        </w:trPr>
        <w:tc>
          <w:tcPr>
            <w:tcW w:w="2297" w:type="dxa"/>
          </w:tcPr>
          <w:p w14:paraId="3B59A20D" w14:textId="77777777" w:rsidR="00F81D7C" w:rsidRPr="007E0B31" w:rsidRDefault="00F81D7C" w:rsidP="00F81D7C">
            <w:pPr>
              <w:pStyle w:val="Arial11Bold"/>
              <w:rPr>
                <w:rFonts w:cs="Arial"/>
              </w:rPr>
            </w:pPr>
            <w:r w:rsidRPr="007E0B31">
              <w:rPr>
                <w:rFonts w:cs="Arial"/>
              </w:rPr>
              <w:t>Scottish Transmission System</w:t>
            </w:r>
          </w:p>
        </w:tc>
        <w:tc>
          <w:tcPr>
            <w:tcW w:w="7221" w:type="dxa"/>
          </w:tcPr>
          <w:p w14:paraId="78AAAC1A" w14:textId="77777777" w:rsidR="00F81D7C" w:rsidRPr="007E0B31" w:rsidRDefault="00F81D7C" w:rsidP="00F81D7C">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F81D7C" w:rsidRPr="007E0B31" w14:paraId="51287B91" w14:textId="77777777" w:rsidTr="00CF5EC1">
        <w:trPr>
          <w:cantSplit/>
        </w:trPr>
        <w:tc>
          <w:tcPr>
            <w:tcW w:w="2297" w:type="dxa"/>
          </w:tcPr>
          <w:p w14:paraId="06943FD9" w14:textId="77777777" w:rsidR="00F81D7C" w:rsidRPr="007E0B31" w:rsidRDefault="00F81D7C" w:rsidP="00F81D7C">
            <w:pPr>
              <w:pStyle w:val="Arial11Bold"/>
              <w:rPr>
                <w:rFonts w:cs="Arial"/>
              </w:rPr>
            </w:pPr>
            <w:r w:rsidRPr="007E0B31">
              <w:rPr>
                <w:rFonts w:cs="Arial"/>
              </w:rPr>
              <w:t>Scottish User</w:t>
            </w:r>
          </w:p>
        </w:tc>
        <w:tc>
          <w:tcPr>
            <w:tcW w:w="7221" w:type="dxa"/>
          </w:tcPr>
          <w:p w14:paraId="00622B6C" w14:textId="77777777" w:rsidR="00F81D7C" w:rsidRPr="007E0B31" w:rsidRDefault="00F81D7C" w:rsidP="00F81D7C">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F81D7C" w:rsidRPr="007E0B31" w14:paraId="3C0B3E03" w14:textId="77777777" w:rsidTr="00CF5EC1">
        <w:trPr>
          <w:cantSplit/>
        </w:trPr>
        <w:tc>
          <w:tcPr>
            <w:tcW w:w="2297" w:type="dxa"/>
          </w:tcPr>
          <w:p w14:paraId="0790467A" w14:textId="0FEE74A2" w:rsidR="00F81D7C" w:rsidRPr="007E0B31" w:rsidRDefault="00F81D7C" w:rsidP="00F81D7C">
            <w:pPr>
              <w:pStyle w:val="Arial11Bold"/>
              <w:rPr>
                <w:rFonts w:cs="Arial"/>
              </w:rPr>
            </w:pPr>
            <w:r>
              <w:rPr>
                <w:rFonts w:cs="Arial"/>
              </w:rPr>
              <w:t>Secondary BM Unit</w:t>
            </w:r>
          </w:p>
        </w:tc>
        <w:tc>
          <w:tcPr>
            <w:tcW w:w="7221" w:type="dxa"/>
          </w:tcPr>
          <w:p w14:paraId="44EC65D4" w14:textId="2371A3C1" w:rsidR="00F81D7C" w:rsidRPr="007E0B31" w:rsidRDefault="00F81D7C" w:rsidP="00F81D7C">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F81D7C" w:rsidRPr="007E0B31" w14:paraId="76062AB2" w14:textId="77777777" w:rsidTr="00CF5EC1">
        <w:trPr>
          <w:cantSplit/>
        </w:trPr>
        <w:tc>
          <w:tcPr>
            <w:tcW w:w="2297" w:type="dxa"/>
          </w:tcPr>
          <w:p w14:paraId="19193F66" w14:textId="77777777" w:rsidR="00F81D7C" w:rsidRPr="007E0B31" w:rsidRDefault="00F81D7C" w:rsidP="00F81D7C">
            <w:pPr>
              <w:pStyle w:val="Arial11Bold"/>
              <w:rPr>
                <w:rFonts w:cs="Arial"/>
              </w:rPr>
            </w:pPr>
            <w:r w:rsidRPr="007E0B31">
              <w:rPr>
                <w:rFonts w:cs="Arial"/>
              </w:rPr>
              <w:lastRenderedPageBreak/>
              <w:t>Secondary Response</w:t>
            </w:r>
          </w:p>
        </w:tc>
        <w:tc>
          <w:tcPr>
            <w:tcW w:w="7221" w:type="dxa"/>
          </w:tcPr>
          <w:p w14:paraId="78A1E61F"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F81D7C" w:rsidRPr="007E0B31" w14:paraId="564540DA" w14:textId="77777777" w:rsidTr="00CF5EC1">
        <w:trPr>
          <w:cantSplit/>
        </w:trPr>
        <w:tc>
          <w:tcPr>
            <w:tcW w:w="2297" w:type="dxa"/>
          </w:tcPr>
          <w:p w14:paraId="65A0DD2E" w14:textId="77777777" w:rsidR="00F81D7C" w:rsidRPr="007E0B31" w:rsidRDefault="00F81D7C" w:rsidP="00F81D7C">
            <w:pPr>
              <w:pStyle w:val="Arial11Bold"/>
              <w:rPr>
                <w:rFonts w:cs="Arial"/>
              </w:rPr>
            </w:pPr>
            <w:r w:rsidRPr="007E0B31">
              <w:rPr>
                <w:rFonts w:cs="Arial"/>
              </w:rPr>
              <w:t>Secretary of State</w:t>
            </w:r>
          </w:p>
        </w:tc>
        <w:tc>
          <w:tcPr>
            <w:tcW w:w="7221" w:type="dxa"/>
          </w:tcPr>
          <w:p w14:paraId="67522AEA" w14:textId="77777777" w:rsidR="00F81D7C" w:rsidRPr="007E0B31" w:rsidRDefault="00F81D7C" w:rsidP="00F81D7C">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F81D7C" w:rsidRPr="007E0B31" w14:paraId="240349FB" w14:textId="77777777" w:rsidTr="00CF5EC1">
        <w:trPr>
          <w:cantSplit/>
        </w:trPr>
        <w:tc>
          <w:tcPr>
            <w:tcW w:w="2297" w:type="dxa"/>
          </w:tcPr>
          <w:p w14:paraId="39D5CFF9" w14:textId="77777777" w:rsidR="00F81D7C" w:rsidRPr="007E0B31" w:rsidRDefault="00F81D7C" w:rsidP="00F81D7C">
            <w:pPr>
              <w:pStyle w:val="Arial11Bold"/>
              <w:rPr>
                <w:rFonts w:cs="Arial"/>
              </w:rPr>
            </w:pPr>
            <w:r w:rsidRPr="007E0B31">
              <w:rPr>
                <w:rFonts w:cs="Arial"/>
              </w:rPr>
              <w:t>Secured Event</w:t>
            </w:r>
          </w:p>
        </w:tc>
        <w:tc>
          <w:tcPr>
            <w:tcW w:w="7221" w:type="dxa"/>
          </w:tcPr>
          <w:p w14:paraId="5A98690F"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F81D7C" w:rsidRPr="007E0B31" w14:paraId="646622AD" w14:textId="77777777" w:rsidTr="00CF5EC1">
        <w:trPr>
          <w:cantSplit/>
        </w:trPr>
        <w:tc>
          <w:tcPr>
            <w:tcW w:w="2297" w:type="dxa"/>
          </w:tcPr>
          <w:p w14:paraId="2D39DA62" w14:textId="77777777" w:rsidR="00F81D7C" w:rsidRPr="007E0B31" w:rsidRDefault="00F81D7C" w:rsidP="00F81D7C">
            <w:pPr>
              <w:pStyle w:val="Arial11Bold"/>
              <w:rPr>
                <w:rFonts w:cs="Arial"/>
              </w:rPr>
            </w:pPr>
            <w:r w:rsidRPr="007E0B31">
              <w:rPr>
                <w:rFonts w:cs="Arial"/>
              </w:rPr>
              <w:t>Security and Quality of Supply Standard (SQSS)</w:t>
            </w:r>
          </w:p>
        </w:tc>
        <w:tc>
          <w:tcPr>
            <w:tcW w:w="7221" w:type="dxa"/>
          </w:tcPr>
          <w:p w14:paraId="1F7B9DEC" w14:textId="31796422" w:rsidR="00F81D7C" w:rsidRPr="007E0B31" w:rsidRDefault="00F81D7C" w:rsidP="00F81D7C">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w:t>
            </w:r>
            <w:r w:rsidR="2C5C7B1A" w:rsidRPr="38E6A229">
              <w:rPr>
                <w:rFonts w:cs="Arial"/>
              </w:rPr>
              <w:t xml:space="preserve">and the </w:t>
            </w:r>
            <w:r w:rsidR="2C5C7B1A"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F81D7C" w:rsidRPr="007E0B31" w14:paraId="6D1F96AD" w14:textId="77777777" w:rsidTr="00CF5EC1">
        <w:trPr>
          <w:cantSplit/>
        </w:trPr>
        <w:tc>
          <w:tcPr>
            <w:tcW w:w="2297" w:type="dxa"/>
          </w:tcPr>
          <w:p w14:paraId="3D4D2CAD" w14:textId="77777777" w:rsidR="00F81D7C" w:rsidRPr="007E0B31" w:rsidRDefault="00F81D7C" w:rsidP="00F81D7C">
            <w:pPr>
              <w:pStyle w:val="Arial11Bold"/>
              <w:rPr>
                <w:rFonts w:cs="Arial"/>
              </w:rPr>
            </w:pPr>
            <w:r w:rsidRPr="007E0B31">
              <w:rPr>
                <w:rFonts w:cs="Arial"/>
              </w:rPr>
              <w:t>Self-Governance Criteria</w:t>
            </w:r>
          </w:p>
        </w:tc>
        <w:tc>
          <w:tcPr>
            <w:tcW w:w="7221" w:type="dxa"/>
          </w:tcPr>
          <w:p w14:paraId="54B7BCEB" w14:textId="77777777" w:rsidR="00F81D7C" w:rsidRPr="007E0B31" w:rsidRDefault="00F81D7C" w:rsidP="00F81D7C">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F81D7C" w:rsidRPr="007E0B31" w:rsidRDefault="00F81D7C" w:rsidP="00F81D7C">
            <w:pPr>
              <w:pStyle w:val="TableArial11"/>
              <w:numPr>
                <w:ilvl w:val="0"/>
                <w:numId w:val="8"/>
              </w:numPr>
              <w:rPr>
                <w:rFonts w:cs="Arial"/>
              </w:rPr>
            </w:pPr>
            <w:r w:rsidRPr="007E0B31">
              <w:rPr>
                <w:rFonts w:cs="Arial"/>
              </w:rPr>
              <w:t>is unlikely to have a material effect on:</w:t>
            </w:r>
          </w:p>
          <w:p w14:paraId="0AFA7F7C" w14:textId="77777777" w:rsidR="00F81D7C" w:rsidRPr="007E0B31" w:rsidRDefault="00F81D7C" w:rsidP="00F81D7C">
            <w:pPr>
              <w:pStyle w:val="TableArial11"/>
              <w:numPr>
                <w:ilvl w:val="0"/>
                <w:numId w:val="9"/>
              </w:numPr>
              <w:rPr>
                <w:rFonts w:cs="Arial"/>
              </w:rPr>
            </w:pPr>
            <w:r w:rsidRPr="007E0B31">
              <w:rPr>
                <w:rFonts w:cs="Arial"/>
              </w:rPr>
              <w:t>existing or future electricity consumers; and</w:t>
            </w:r>
          </w:p>
          <w:p w14:paraId="46F9696D" w14:textId="29B1C8A6" w:rsidR="00F81D7C" w:rsidRPr="007E0B31" w:rsidRDefault="00F81D7C" w:rsidP="00F81D7C">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F81D7C" w:rsidRPr="007E0B31" w:rsidRDefault="00F81D7C" w:rsidP="00F81D7C">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F81D7C" w:rsidRPr="007E0B31" w:rsidRDefault="00F81D7C" w:rsidP="00F81D7C">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F81D7C" w:rsidRPr="007E0B31" w:rsidRDefault="00F81D7C" w:rsidP="00F81D7C">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F81D7C" w:rsidRPr="00612E81" w:rsidRDefault="00F81D7C" w:rsidP="00F81D7C">
            <w:pPr>
              <w:pStyle w:val="TableArial11"/>
              <w:numPr>
                <w:ilvl w:val="0"/>
                <w:numId w:val="8"/>
              </w:numPr>
              <w:rPr>
                <w:rFonts w:cs="Arial"/>
              </w:rPr>
            </w:pPr>
            <w:r w:rsidRPr="00612E81">
              <w:rPr>
                <w:rFonts w:cs="Arial"/>
              </w:rPr>
              <w:t>is unlikely to discriminate between different classes of Users.</w:t>
            </w:r>
          </w:p>
          <w:p w14:paraId="766072C3" w14:textId="0AB255AC" w:rsidR="00F81D7C" w:rsidRPr="007E0B31" w:rsidRDefault="00F81D7C" w:rsidP="00F81D7C">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F81D7C" w:rsidRPr="007E0B31" w14:paraId="519D0516" w14:textId="77777777" w:rsidTr="00CF5EC1">
        <w:trPr>
          <w:cantSplit/>
        </w:trPr>
        <w:tc>
          <w:tcPr>
            <w:tcW w:w="2297" w:type="dxa"/>
          </w:tcPr>
          <w:p w14:paraId="6FE46427" w14:textId="77777777" w:rsidR="00F81D7C" w:rsidRPr="007E0B31" w:rsidRDefault="00F81D7C" w:rsidP="00F81D7C">
            <w:pPr>
              <w:pStyle w:val="Arial11Bold"/>
              <w:rPr>
                <w:rFonts w:cs="Arial"/>
              </w:rPr>
            </w:pPr>
            <w:r w:rsidRPr="007E0B31">
              <w:rPr>
                <w:rFonts w:cs="Arial"/>
              </w:rPr>
              <w:t>Self-Governance Modifications</w:t>
            </w:r>
          </w:p>
        </w:tc>
        <w:tc>
          <w:tcPr>
            <w:tcW w:w="7221" w:type="dxa"/>
          </w:tcPr>
          <w:p w14:paraId="27E32F5F"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F81D7C" w:rsidRPr="007E0B31" w14:paraId="6A0ED69B" w14:textId="77777777" w:rsidTr="00CF5EC1">
        <w:trPr>
          <w:cantSplit/>
        </w:trPr>
        <w:tc>
          <w:tcPr>
            <w:tcW w:w="2297" w:type="dxa"/>
          </w:tcPr>
          <w:p w14:paraId="0FD8F1F7" w14:textId="77777777" w:rsidR="00F81D7C" w:rsidRPr="007E0B31" w:rsidRDefault="00F81D7C" w:rsidP="00F81D7C">
            <w:pPr>
              <w:pStyle w:val="Arial11Bold"/>
              <w:rPr>
                <w:rFonts w:cs="Arial"/>
              </w:rPr>
            </w:pPr>
            <w:r w:rsidRPr="007E0B31">
              <w:rPr>
                <w:rFonts w:cs="Arial"/>
              </w:rPr>
              <w:t>Self-Governance Statement</w:t>
            </w:r>
          </w:p>
        </w:tc>
        <w:tc>
          <w:tcPr>
            <w:tcW w:w="7221" w:type="dxa"/>
          </w:tcPr>
          <w:p w14:paraId="10C74376" w14:textId="77777777" w:rsidR="00F81D7C" w:rsidRPr="007E0B31" w:rsidRDefault="00F81D7C" w:rsidP="00F81D7C">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F81D7C" w:rsidRPr="007E0B31" w:rsidRDefault="00F81D7C" w:rsidP="00F81D7C">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F81D7C" w:rsidRPr="007E0B31" w:rsidRDefault="00F81D7C" w:rsidP="00F81D7C">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F81D7C" w:rsidRPr="007E0B31" w14:paraId="136D3FE1" w14:textId="77777777" w:rsidTr="00CF5EC1">
        <w:trPr>
          <w:cantSplit/>
        </w:trPr>
        <w:tc>
          <w:tcPr>
            <w:tcW w:w="2297" w:type="dxa"/>
          </w:tcPr>
          <w:p w14:paraId="564BE747" w14:textId="77777777" w:rsidR="00F81D7C" w:rsidRPr="007E0B31" w:rsidRDefault="00F81D7C" w:rsidP="00F81D7C">
            <w:pPr>
              <w:pStyle w:val="Arial11Bold"/>
              <w:rPr>
                <w:rFonts w:cs="Arial"/>
              </w:rPr>
            </w:pPr>
            <w:r w:rsidRPr="007E0B31">
              <w:rPr>
                <w:rFonts w:cs="Arial"/>
              </w:rPr>
              <w:lastRenderedPageBreak/>
              <w:t>Setpoint Voltage</w:t>
            </w:r>
          </w:p>
        </w:tc>
        <w:tc>
          <w:tcPr>
            <w:tcW w:w="7221" w:type="dxa"/>
          </w:tcPr>
          <w:p w14:paraId="38F46902" w14:textId="77777777" w:rsidR="00F81D7C" w:rsidRPr="007E0B31" w:rsidRDefault="00F81D7C" w:rsidP="00F81D7C">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F81D7C" w:rsidRPr="007E0B31" w14:paraId="2C5B1DCD" w14:textId="77777777" w:rsidTr="00CF5EC1">
        <w:trPr>
          <w:cantSplit/>
        </w:trPr>
        <w:tc>
          <w:tcPr>
            <w:tcW w:w="2297" w:type="dxa"/>
          </w:tcPr>
          <w:p w14:paraId="61385F85" w14:textId="77777777" w:rsidR="00F81D7C" w:rsidRPr="007E0B31" w:rsidRDefault="00F81D7C" w:rsidP="00F81D7C">
            <w:pPr>
              <w:pStyle w:val="Arial11Bold"/>
              <w:rPr>
                <w:rFonts w:cs="Arial"/>
              </w:rPr>
            </w:pPr>
            <w:r w:rsidRPr="007E0B31">
              <w:rPr>
                <w:rFonts w:cs="Arial"/>
              </w:rPr>
              <w:t>Settlement Period</w:t>
            </w:r>
          </w:p>
        </w:tc>
        <w:tc>
          <w:tcPr>
            <w:tcW w:w="7221" w:type="dxa"/>
          </w:tcPr>
          <w:p w14:paraId="4AB567C7" w14:textId="77777777" w:rsidR="00F81D7C" w:rsidRPr="007E0B31" w:rsidRDefault="00F81D7C" w:rsidP="00F81D7C">
            <w:pPr>
              <w:pStyle w:val="TableArial11"/>
              <w:rPr>
                <w:rFonts w:cs="Arial"/>
              </w:rPr>
            </w:pPr>
            <w:r w:rsidRPr="007E0B31">
              <w:rPr>
                <w:rFonts w:cs="Arial"/>
              </w:rPr>
              <w:t>A period of 30 minutes ending on the hour and half-hour in each hour during a day.</w:t>
            </w:r>
          </w:p>
        </w:tc>
      </w:tr>
      <w:tr w:rsidR="00F81D7C" w:rsidRPr="007E0B31" w14:paraId="2C952150" w14:textId="77777777" w:rsidTr="00CF5EC1">
        <w:trPr>
          <w:cantSplit/>
        </w:trPr>
        <w:tc>
          <w:tcPr>
            <w:tcW w:w="2297" w:type="dxa"/>
          </w:tcPr>
          <w:p w14:paraId="3E931984" w14:textId="39850ADE" w:rsidR="00F81D7C" w:rsidRPr="007E0B31" w:rsidRDefault="00F81D7C" w:rsidP="00F81D7C">
            <w:pPr>
              <w:pStyle w:val="Arial11Bold"/>
              <w:rPr>
                <w:rFonts w:cs="Arial"/>
              </w:rPr>
            </w:pPr>
          </w:p>
        </w:tc>
        <w:tc>
          <w:tcPr>
            <w:tcW w:w="7221" w:type="dxa"/>
          </w:tcPr>
          <w:p w14:paraId="2C46A0D7" w14:textId="229F6998" w:rsidR="00F81D7C" w:rsidRPr="007E0B31" w:rsidRDefault="00F81D7C" w:rsidP="00F81D7C">
            <w:pPr>
              <w:pStyle w:val="TableArial11"/>
              <w:rPr>
                <w:rFonts w:cs="Arial"/>
              </w:rPr>
            </w:pPr>
          </w:p>
        </w:tc>
      </w:tr>
      <w:tr w:rsidR="00F81D7C" w:rsidRPr="007E0B31" w14:paraId="6A64B863" w14:textId="77777777" w:rsidTr="00CF5EC1">
        <w:trPr>
          <w:cantSplit/>
        </w:trPr>
        <w:tc>
          <w:tcPr>
            <w:tcW w:w="2297" w:type="dxa"/>
          </w:tcPr>
          <w:p w14:paraId="702BBF4B" w14:textId="77777777" w:rsidR="00F81D7C" w:rsidRPr="007E0B31" w:rsidRDefault="00F81D7C" w:rsidP="00F81D7C">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7221" w:type="dxa"/>
          </w:tcPr>
          <w:p w14:paraId="59569A27" w14:textId="77777777" w:rsidR="00F81D7C" w:rsidRPr="007E0B31" w:rsidRDefault="00F81D7C" w:rsidP="00F81D7C">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F81D7C" w:rsidRPr="007E0B31" w14:paraId="510136CA" w14:textId="77777777" w:rsidTr="00CF5EC1">
        <w:trPr>
          <w:cantSplit/>
        </w:trPr>
        <w:tc>
          <w:tcPr>
            <w:tcW w:w="2297" w:type="dxa"/>
          </w:tcPr>
          <w:p w14:paraId="35028F39" w14:textId="77777777" w:rsidR="00F81D7C" w:rsidRPr="007E0B31" w:rsidRDefault="00F81D7C" w:rsidP="00F81D7C">
            <w:pPr>
              <w:pStyle w:val="Arial11Bold"/>
              <w:rPr>
                <w:rFonts w:cs="Arial"/>
                <w:lang w:val="en-US"/>
              </w:rPr>
            </w:pPr>
            <w:r w:rsidRPr="007E0B31">
              <w:rPr>
                <w:rFonts w:cs="Arial"/>
                <w:lang w:val="en-US"/>
              </w:rPr>
              <w:t>SHETL</w:t>
            </w:r>
          </w:p>
        </w:tc>
        <w:tc>
          <w:tcPr>
            <w:tcW w:w="7221" w:type="dxa"/>
          </w:tcPr>
          <w:p w14:paraId="3E3D4EB4" w14:textId="77777777" w:rsidR="00F81D7C" w:rsidRPr="007E0B31" w:rsidRDefault="00F81D7C" w:rsidP="00F81D7C">
            <w:pPr>
              <w:pStyle w:val="TableArial11"/>
              <w:rPr>
                <w:rFonts w:cs="Arial"/>
              </w:rPr>
            </w:pPr>
            <w:r w:rsidRPr="007E0B31">
              <w:rPr>
                <w:rFonts w:cs="Arial"/>
              </w:rPr>
              <w:t>Scottish Hydro-Electric Transmission Limited</w:t>
            </w:r>
            <w:r>
              <w:rPr>
                <w:rFonts w:cs="Arial"/>
              </w:rPr>
              <w:t>.</w:t>
            </w:r>
          </w:p>
        </w:tc>
      </w:tr>
      <w:tr w:rsidR="00F81D7C" w:rsidRPr="007E0B31" w14:paraId="67FED673" w14:textId="77777777" w:rsidTr="00CF5EC1">
        <w:trPr>
          <w:cantSplit/>
        </w:trPr>
        <w:tc>
          <w:tcPr>
            <w:tcW w:w="2297" w:type="dxa"/>
          </w:tcPr>
          <w:p w14:paraId="369FD6B3" w14:textId="77777777" w:rsidR="00F81D7C" w:rsidRPr="007E0B31" w:rsidRDefault="00F81D7C" w:rsidP="00F81D7C">
            <w:pPr>
              <w:pStyle w:val="Arial11Bold"/>
              <w:rPr>
                <w:rFonts w:cs="Arial"/>
              </w:rPr>
            </w:pPr>
            <w:r w:rsidRPr="007E0B31">
              <w:rPr>
                <w:rFonts w:cs="Arial"/>
              </w:rPr>
              <w:t>Shutdown</w:t>
            </w:r>
          </w:p>
        </w:tc>
        <w:tc>
          <w:tcPr>
            <w:tcW w:w="7221" w:type="dxa"/>
          </w:tcPr>
          <w:p w14:paraId="6E389810" w14:textId="39840711" w:rsidR="00F81D7C" w:rsidRPr="000B675D" w:rsidRDefault="00F81D7C" w:rsidP="00F81D7C">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F81D7C" w:rsidRPr="00105C6E" w:rsidRDefault="00F81D7C" w:rsidP="00F81D7C">
            <w:pPr>
              <w:pStyle w:val="Default"/>
              <w:jc w:val="both"/>
              <w:rPr>
                <w:sz w:val="20"/>
                <w:szCs w:val="20"/>
              </w:rPr>
            </w:pPr>
          </w:p>
          <w:p w14:paraId="15309EA0" w14:textId="77777777" w:rsidR="00F81D7C" w:rsidRDefault="00F81D7C" w:rsidP="00F81D7C">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F81D7C" w:rsidRDefault="00F81D7C" w:rsidP="00F81D7C">
            <w:pPr>
              <w:pStyle w:val="Default"/>
              <w:jc w:val="both"/>
              <w:rPr>
                <w:sz w:val="20"/>
                <w:szCs w:val="20"/>
              </w:rPr>
            </w:pPr>
          </w:p>
          <w:p w14:paraId="6125EFD5" w14:textId="77777777" w:rsidR="00F81D7C" w:rsidRDefault="00F81D7C" w:rsidP="00F81D7C">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F81D7C" w:rsidRPr="002A73E9" w:rsidRDefault="00F81D7C" w:rsidP="00F81D7C">
            <w:pPr>
              <w:pStyle w:val="Default"/>
              <w:jc w:val="both"/>
              <w:rPr>
                <w:sz w:val="20"/>
              </w:rPr>
            </w:pPr>
          </w:p>
        </w:tc>
      </w:tr>
      <w:tr w:rsidR="00F81D7C" w:rsidRPr="007E0B31" w14:paraId="7BC2DAF6" w14:textId="77777777" w:rsidTr="00CF5EC1">
        <w:trPr>
          <w:cantSplit/>
        </w:trPr>
        <w:tc>
          <w:tcPr>
            <w:tcW w:w="2297" w:type="dxa"/>
          </w:tcPr>
          <w:p w14:paraId="3675FAA8" w14:textId="77777777" w:rsidR="00F81D7C" w:rsidRPr="007E0B31" w:rsidRDefault="00F81D7C" w:rsidP="00F81D7C">
            <w:pPr>
              <w:pStyle w:val="Arial11Bold"/>
              <w:rPr>
                <w:rFonts w:cs="Arial"/>
                <w:lang w:val="en-US"/>
              </w:rPr>
            </w:pPr>
            <w:r w:rsidRPr="007E0B31">
              <w:rPr>
                <w:rFonts w:cs="Arial"/>
                <w:lang w:val="en-US"/>
              </w:rPr>
              <w:t>Significant Code Review</w:t>
            </w:r>
          </w:p>
        </w:tc>
        <w:tc>
          <w:tcPr>
            <w:tcW w:w="7221" w:type="dxa"/>
          </w:tcPr>
          <w:p w14:paraId="671DC2B0"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F81D7C" w:rsidRPr="007E0B31" w14:paraId="1B5DF07B" w14:textId="77777777" w:rsidTr="00CF5EC1">
        <w:trPr>
          <w:cantSplit/>
          <w:trHeight w:val="844"/>
        </w:trPr>
        <w:tc>
          <w:tcPr>
            <w:tcW w:w="2297" w:type="dxa"/>
          </w:tcPr>
          <w:p w14:paraId="7D570753" w14:textId="77777777" w:rsidR="00F81D7C" w:rsidRPr="007E0B31" w:rsidRDefault="00F81D7C" w:rsidP="00F81D7C">
            <w:pPr>
              <w:pStyle w:val="Arial11Bold"/>
              <w:rPr>
                <w:rFonts w:cs="Arial"/>
                <w:lang w:val="en-US"/>
              </w:rPr>
            </w:pPr>
            <w:r w:rsidRPr="007E0B31">
              <w:rPr>
                <w:rFonts w:cs="Arial"/>
                <w:lang w:val="en-US"/>
              </w:rPr>
              <w:t>Significant Code Review Phase</w:t>
            </w:r>
          </w:p>
        </w:tc>
        <w:tc>
          <w:tcPr>
            <w:tcW w:w="7221" w:type="dxa"/>
          </w:tcPr>
          <w:p w14:paraId="0EC0F404"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F81D7C" w:rsidRPr="007E0B31" w14:paraId="5ADB841A" w14:textId="77777777" w:rsidTr="00CF5EC1">
        <w:trPr>
          <w:cantSplit/>
          <w:trHeight w:val="391"/>
        </w:trPr>
        <w:tc>
          <w:tcPr>
            <w:tcW w:w="2297" w:type="dxa"/>
          </w:tcPr>
          <w:p w14:paraId="7F34926A" w14:textId="77777777" w:rsidR="00F81D7C" w:rsidRPr="005A3DF9" w:rsidRDefault="00F81D7C" w:rsidP="00F81D7C">
            <w:pPr>
              <w:rPr>
                <w:b/>
                <w:bCs/>
              </w:rPr>
            </w:pPr>
            <w:r w:rsidRPr="005A3DF9">
              <w:rPr>
                <w:b/>
                <w:bCs/>
              </w:rPr>
              <w:t>Significant Event</w:t>
            </w:r>
          </w:p>
        </w:tc>
        <w:tc>
          <w:tcPr>
            <w:tcW w:w="7221" w:type="dxa"/>
          </w:tcPr>
          <w:p w14:paraId="1EE1E359" w14:textId="77777777" w:rsidR="00F81D7C" w:rsidRPr="005A3DF9" w:rsidRDefault="00F81D7C" w:rsidP="00F81D7C">
            <w:r w:rsidRPr="005A3DF9">
              <w:t xml:space="preserve">An </w:t>
            </w:r>
            <w:r w:rsidRPr="005A3DF9">
              <w:rPr>
                <w:b/>
                <w:bCs/>
              </w:rPr>
              <w:t>Event</w:t>
            </w:r>
            <w:r w:rsidRPr="005A3DF9">
              <w:t>, as defined in OC3.4.1.</w:t>
            </w:r>
          </w:p>
        </w:tc>
      </w:tr>
      <w:tr w:rsidR="00F81D7C" w:rsidRPr="007E0B31" w14:paraId="1BEA81BE" w14:textId="77777777" w:rsidTr="00CF5EC1">
        <w:trPr>
          <w:cantSplit/>
        </w:trPr>
        <w:tc>
          <w:tcPr>
            <w:tcW w:w="2297" w:type="dxa"/>
          </w:tcPr>
          <w:p w14:paraId="7DDF6CE8" w14:textId="77777777" w:rsidR="00F81D7C" w:rsidRPr="007E0B31" w:rsidRDefault="00F81D7C" w:rsidP="00F81D7C">
            <w:pPr>
              <w:pStyle w:val="Arial11Bold"/>
              <w:rPr>
                <w:rFonts w:cs="Arial"/>
              </w:rPr>
            </w:pPr>
            <w:r w:rsidRPr="007E0B31">
              <w:rPr>
                <w:rFonts w:cs="Arial"/>
              </w:rPr>
              <w:t>Significant Incident</w:t>
            </w:r>
          </w:p>
        </w:tc>
        <w:tc>
          <w:tcPr>
            <w:tcW w:w="7221" w:type="dxa"/>
          </w:tcPr>
          <w:p w14:paraId="7F61F265" w14:textId="77777777"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proofErr w:type="gramStart"/>
            <w:r w:rsidRPr="007E0B31">
              <w:rPr>
                <w:rFonts w:cs="Arial"/>
                <w:b/>
              </w:rPr>
              <w:t>User</w:t>
            </w:r>
            <w:r w:rsidRPr="007E0B31">
              <w:rPr>
                <w:rFonts w:cs="Arial"/>
              </w:rPr>
              <w:t xml:space="preserve"> accordingly;</w:t>
            </w:r>
            <w:proofErr w:type="gramEnd"/>
            <w:r w:rsidRPr="007E0B31">
              <w:rPr>
                <w:rFonts w:cs="Arial"/>
              </w:rPr>
              <w:t xml:space="preserve"> or</w:t>
            </w:r>
          </w:p>
          <w:p w14:paraId="00F396BD" w14:textId="5EB0F9B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F81D7C" w:rsidRPr="007E0B31" w14:paraId="3E055DF2" w14:textId="77777777" w:rsidTr="00CF5EC1">
        <w:trPr>
          <w:cantSplit/>
        </w:trPr>
        <w:tc>
          <w:tcPr>
            <w:tcW w:w="2297" w:type="dxa"/>
          </w:tcPr>
          <w:p w14:paraId="0E800888" w14:textId="77777777" w:rsidR="00F81D7C" w:rsidRPr="007E0B31" w:rsidRDefault="00F81D7C" w:rsidP="00F81D7C">
            <w:pPr>
              <w:pStyle w:val="Arial11Bold"/>
              <w:rPr>
                <w:rFonts w:cs="Arial"/>
              </w:rPr>
            </w:pPr>
            <w:r w:rsidRPr="007E0B31">
              <w:rPr>
                <w:rFonts w:cs="Arial"/>
              </w:rPr>
              <w:lastRenderedPageBreak/>
              <w:t>Simultaneous Tap Change</w:t>
            </w:r>
          </w:p>
        </w:tc>
        <w:tc>
          <w:tcPr>
            <w:tcW w:w="7221" w:type="dxa"/>
          </w:tcPr>
          <w:p w14:paraId="60D3F25A" w14:textId="2377F85E" w:rsidR="00F81D7C" w:rsidRPr="007E0B31" w:rsidRDefault="00F81D7C" w:rsidP="00F81D7C">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F81D7C" w:rsidRPr="007E0B31" w14:paraId="328E6979" w14:textId="77777777" w:rsidTr="00CF5EC1">
        <w:trPr>
          <w:cantSplit/>
        </w:trPr>
        <w:tc>
          <w:tcPr>
            <w:tcW w:w="2297" w:type="dxa"/>
          </w:tcPr>
          <w:p w14:paraId="7DB29454" w14:textId="260E372C" w:rsidR="00F81D7C" w:rsidRPr="009A551F" w:rsidRDefault="00F81D7C" w:rsidP="00F81D7C">
            <w:pPr>
              <w:pStyle w:val="Arial11Bold"/>
              <w:rPr>
                <w:rFonts w:cs="Arial"/>
              </w:rPr>
            </w:pPr>
            <w:r w:rsidRPr="009A551F">
              <w:rPr>
                <w:lang w:val="en-US"/>
              </w:rPr>
              <w:t>Single Intraday Coupling</w:t>
            </w:r>
          </w:p>
        </w:tc>
        <w:tc>
          <w:tcPr>
            <w:tcW w:w="7221" w:type="dxa"/>
          </w:tcPr>
          <w:p w14:paraId="46F14FC7" w14:textId="686B1D19" w:rsidR="00F81D7C" w:rsidRPr="009A551F" w:rsidRDefault="00F81D7C" w:rsidP="00F81D7C">
            <w:pPr>
              <w:pStyle w:val="TableArial11"/>
              <w:rPr>
                <w:rFonts w:cs="Arial"/>
              </w:rPr>
            </w:pPr>
            <w:r w:rsidRPr="009A551F">
              <w:t>The continuous process where collected orders are matched and cross-zonal capacity is allocated simultaneously for different bidding zones in the intraday market.</w:t>
            </w:r>
          </w:p>
        </w:tc>
      </w:tr>
      <w:tr w:rsidR="00F81D7C" w:rsidRPr="007E0B31" w14:paraId="5AFB48FD" w14:textId="77777777" w:rsidTr="00CF5EC1">
        <w:trPr>
          <w:cantSplit/>
        </w:trPr>
        <w:tc>
          <w:tcPr>
            <w:tcW w:w="2297" w:type="dxa"/>
          </w:tcPr>
          <w:p w14:paraId="6EF1D6A4" w14:textId="77777777" w:rsidR="00F81D7C" w:rsidRPr="007E0B31" w:rsidRDefault="00F81D7C" w:rsidP="00F81D7C">
            <w:pPr>
              <w:pStyle w:val="Arial11Bold"/>
              <w:rPr>
                <w:rFonts w:cs="Arial"/>
              </w:rPr>
            </w:pPr>
            <w:r w:rsidRPr="007E0B31">
              <w:rPr>
                <w:rFonts w:cs="Arial"/>
              </w:rPr>
              <w:t>Single Line Diagram</w:t>
            </w:r>
          </w:p>
        </w:tc>
        <w:tc>
          <w:tcPr>
            <w:tcW w:w="7221" w:type="dxa"/>
          </w:tcPr>
          <w:p w14:paraId="4EC44797" w14:textId="77777777" w:rsidR="00F81D7C" w:rsidRPr="007E0B31" w:rsidRDefault="00F81D7C" w:rsidP="00F81D7C">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F81D7C" w:rsidRPr="007E0B31" w14:paraId="465C7113" w14:textId="77777777" w:rsidTr="00CF5EC1">
        <w:trPr>
          <w:cantSplit/>
        </w:trPr>
        <w:tc>
          <w:tcPr>
            <w:tcW w:w="2297" w:type="dxa"/>
          </w:tcPr>
          <w:p w14:paraId="752C09A5" w14:textId="77777777" w:rsidR="00F81D7C" w:rsidRPr="007E0B31" w:rsidRDefault="00F81D7C" w:rsidP="00F81D7C">
            <w:pPr>
              <w:pStyle w:val="Arial11Bold"/>
              <w:rPr>
                <w:rFonts w:cs="Arial"/>
              </w:rPr>
            </w:pPr>
            <w:r w:rsidRPr="007E0B31">
              <w:rPr>
                <w:rFonts w:cs="Arial"/>
              </w:rPr>
              <w:t>Single Point of Connection</w:t>
            </w:r>
          </w:p>
        </w:tc>
        <w:tc>
          <w:tcPr>
            <w:tcW w:w="7221" w:type="dxa"/>
          </w:tcPr>
          <w:p w14:paraId="357AE2D2" w14:textId="77777777" w:rsidR="00F81D7C" w:rsidRPr="007E0B31" w:rsidRDefault="00F81D7C" w:rsidP="00F81D7C">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F81D7C" w:rsidRPr="007E0B31" w14:paraId="6F54CDA0" w14:textId="77777777" w:rsidTr="00CF5EC1">
        <w:trPr>
          <w:cantSplit/>
        </w:trPr>
        <w:tc>
          <w:tcPr>
            <w:tcW w:w="2297" w:type="dxa"/>
          </w:tcPr>
          <w:p w14:paraId="636AB71F" w14:textId="77777777" w:rsidR="00F81D7C" w:rsidRPr="007E0B31" w:rsidRDefault="00F81D7C" w:rsidP="00F81D7C">
            <w:pPr>
              <w:pStyle w:val="Arial11Bold"/>
              <w:rPr>
                <w:rFonts w:cs="Arial"/>
              </w:rPr>
            </w:pPr>
            <w:r w:rsidRPr="007E0B31">
              <w:rPr>
                <w:rFonts w:cs="Arial"/>
              </w:rPr>
              <w:t>Site Common Drawings</w:t>
            </w:r>
          </w:p>
        </w:tc>
        <w:tc>
          <w:tcPr>
            <w:tcW w:w="7221" w:type="dxa"/>
          </w:tcPr>
          <w:p w14:paraId="10001C92" w14:textId="77777777" w:rsidR="00F81D7C" w:rsidRPr="007E0B31" w:rsidRDefault="00F81D7C" w:rsidP="00F81D7C">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F81D7C" w:rsidRPr="007E0B31" w14:paraId="5735D188" w14:textId="77777777" w:rsidTr="00CF5EC1">
        <w:trPr>
          <w:cantSplit/>
        </w:trPr>
        <w:tc>
          <w:tcPr>
            <w:tcW w:w="2297" w:type="dxa"/>
          </w:tcPr>
          <w:p w14:paraId="236162FF" w14:textId="77777777" w:rsidR="00F81D7C" w:rsidRPr="007E0B31" w:rsidRDefault="00F81D7C" w:rsidP="00F81D7C">
            <w:pPr>
              <w:pStyle w:val="Arial11Bold"/>
              <w:rPr>
                <w:rFonts w:cs="Arial"/>
              </w:rPr>
            </w:pPr>
            <w:r w:rsidRPr="007E0B31">
              <w:rPr>
                <w:rFonts w:cs="Arial"/>
              </w:rPr>
              <w:t xml:space="preserve">Site Responsibility Schedule </w:t>
            </w:r>
          </w:p>
        </w:tc>
        <w:tc>
          <w:tcPr>
            <w:tcW w:w="7221" w:type="dxa"/>
          </w:tcPr>
          <w:p w14:paraId="6A1F8B74" w14:textId="77777777" w:rsidR="00F81D7C" w:rsidRPr="007E0B31" w:rsidRDefault="00F81D7C" w:rsidP="00F81D7C">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F81D7C" w:rsidRPr="007E0B31" w14:paraId="45E94789" w14:textId="77777777" w:rsidTr="00CF5EC1">
        <w:trPr>
          <w:cantSplit/>
        </w:trPr>
        <w:tc>
          <w:tcPr>
            <w:tcW w:w="2297" w:type="dxa"/>
          </w:tcPr>
          <w:p w14:paraId="46B439EE" w14:textId="77777777" w:rsidR="00F81D7C" w:rsidRPr="007E0B31" w:rsidRDefault="00F81D7C" w:rsidP="00F81D7C">
            <w:pPr>
              <w:pStyle w:val="Arial11Bold"/>
              <w:rPr>
                <w:rFonts w:cs="Arial"/>
              </w:rPr>
            </w:pPr>
            <w:r w:rsidRPr="007E0B31">
              <w:rPr>
                <w:rFonts w:cs="Arial"/>
              </w:rPr>
              <w:t>Slope</w:t>
            </w:r>
          </w:p>
        </w:tc>
        <w:tc>
          <w:tcPr>
            <w:tcW w:w="7221" w:type="dxa"/>
          </w:tcPr>
          <w:p w14:paraId="0B1F2C0B" w14:textId="77777777" w:rsidR="00F81D7C" w:rsidRPr="007E0B31" w:rsidRDefault="00F81D7C" w:rsidP="00F81D7C">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F81D7C" w:rsidRPr="007E0B31" w14:paraId="37CB2940" w14:textId="77777777" w:rsidTr="00CF5EC1">
        <w:trPr>
          <w:cantSplit/>
        </w:trPr>
        <w:tc>
          <w:tcPr>
            <w:tcW w:w="2297" w:type="dxa"/>
          </w:tcPr>
          <w:p w14:paraId="216A2CB0" w14:textId="77777777" w:rsidR="00F81D7C" w:rsidRPr="007E0B31" w:rsidRDefault="00F81D7C" w:rsidP="00F81D7C">
            <w:pPr>
              <w:pStyle w:val="Arial11Bold"/>
              <w:rPr>
                <w:rFonts w:cs="Arial"/>
              </w:rPr>
            </w:pPr>
            <w:r w:rsidRPr="007E0B31">
              <w:rPr>
                <w:rFonts w:cs="Arial"/>
              </w:rPr>
              <w:t>Small Participant</w:t>
            </w:r>
          </w:p>
        </w:tc>
        <w:tc>
          <w:tcPr>
            <w:tcW w:w="7221" w:type="dxa"/>
          </w:tcPr>
          <w:p w14:paraId="01410E38" w14:textId="77777777" w:rsidR="00F81D7C" w:rsidRPr="007E0B31" w:rsidRDefault="00F81D7C" w:rsidP="00F81D7C">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F81D7C" w:rsidRPr="007E0B31" w14:paraId="1F395979" w14:textId="77777777" w:rsidTr="00CF5EC1">
        <w:trPr>
          <w:cantSplit/>
        </w:trPr>
        <w:tc>
          <w:tcPr>
            <w:tcW w:w="2297" w:type="dxa"/>
          </w:tcPr>
          <w:p w14:paraId="07FA4ADB" w14:textId="77777777" w:rsidR="00F81D7C" w:rsidRPr="007E0B31" w:rsidRDefault="00F81D7C" w:rsidP="00F81D7C">
            <w:pPr>
              <w:pStyle w:val="Arial11Bold"/>
              <w:rPr>
                <w:rFonts w:cs="Arial"/>
              </w:rPr>
            </w:pPr>
            <w:r w:rsidRPr="007E0B31">
              <w:rPr>
                <w:rFonts w:cs="Arial"/>
              </w:rPr>
              <w:lastRenderedPageBreak/>
              <w:t>Small Power Station</w:t>
            </w:r>
          </w:p>
        </w:tc>
        <w:tc>
          <w:tcPr>
            <w:tcW w:w="7221" w:type="dxa"/>
          </w:tcPr>
          <w:p w14:paraId="281660E4" w14:textId="77777777" w:rsidR="00F81D7C" w:rsidRPr="007E0B31" w:rsidRDefault="00F81D7C" w:rsidP="00F81D7C">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3A62CE9" w14:textId="4218E8A6"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w:t>
            </w:r>
            <w:proofErr w:type="gramStart"/>
            <w:r w:rsidRPr="007E0B31">
              <w:rPr>
                <w:rFonts w:cs="Arial"/>
              </w:rPr>
              <w:t>MW;</w:t>
            </w:r>
            <w:proofErr w:type="gramEnd"/>
            <w:r w:rsidRPr="007E0B31">
              <w:rPr>
                <w:rFonts w:cs="Arial"/>
              </w:rPr>
              <w:t xml:space="preserve"> or</w:t>
            </w:r>
          </w:p>
          <w:p w14:paraId="7C66EFE5"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r w:rsidRPr="007E0B31">
              <w:rPr>
                <w:rFonts w:cs="Arial"/>
              </w:rPr>
              <w:t xml:space="preserve"> </w:t>
            </w:r>
          </w:p>
          <w:p w14:paraId="140E2BBD" w14:textId="77777777" w:rsidR="00F81D7C" w:rsidRPr="007E0B31" w:rsidRDefault="00F81D7C" w:rsidP="00F81D7C">
            <w:pPr>
              <w:pStyle w:val="TableArial11"/>
              <w:ind w:left="567" w:hanging="567"/>
              <w:rPr>
                <w:rFonts w:cs="Arial"/>
              </w:rPr>
            </w:pPr>
            <w:r w:rsidRPr="007E0B31">
              <w:rPr>
                <w:rFonts w:cs="Arial"/>
              </w:rPr>
              <w:t>or,</w:t>
            </w:r>
          </w:p>
          <w:p w14:paraId="7EB0BBC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709A46B5" w14:textId="77777777" w:rsidR="00F81D7C" w:rsidRPr="007E0B31" w:rsidRDefault="00F81D7C" w:rsidP="00F81D7C">
            <w:pPr>
              <w:pStyle w:val="TableArial11"/>
              <w:ind w:left="567" w:hanging="567"/>
              <w:rPr>
                <w:rFonts w:cs="Arial"/>
              </w:rPr>
            </w:pPr>
            <w:r w:rsidRPr="007E0B31">
              <w:rPr>
                <w:rFonts w:cs="Arial"/>
              </w:rPr>
              <w:t>or,</w:t>
            </w:r>
          </w:p>
          <w:p w14:paraId="6997783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01651DEA" w14:textId="77777777" w:rsidR="00F81D7C" w:rsidRPr="007E0B31" w:rsidRDefault="00F81D7C" w:rsidP="00F81D7C">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7573FBB9" w14:textId="77777777" w:rsidTr="00CF5EC1">
        <w:trPr>
          <w:cantSplit/>
        </w:trPr>
        <w:tc>
          <w:tcPr>
            <w:tcW w:w="2297" w:type="dxa"/>
          </w:tcPr>
          <w:p w14:paraId="762A4B06" w14:textId="77777777" w:rsidR="00F81D7C" w:rsidRPr="007E0B31" w:rsidRDefault="00F81D7C" w:rsidP="00F81D7C">
            <w:pPr>
              <w:pStyle w:val="Arial11Bold"/>
              <w:rPr>
                <w:rFonts w:cs="Arial"/>
              </w:rPr>
            </w:pPr>
            <w:r w:rsidRPr="007E0B31">
              <w:rPr>
                <w:rFonts w:cs="Arial"/>
              </w:rPr>
              <w:t>Speeder Motor Setting Range</w:t>
            </w:r>
          </w:p>
        </w:tc>
        <w:tc>
          <w:tcPr>
            <w:tcW w:w="7221" w:type="dxa"/>
          </w:tcPr>
          <w:p w14:paraId="4F8D293D" w14:textId="77777777" w:rsidR="00F81D7C" w:rsidRPr="007E0B31" w:rsidRDefault="00F81D7C" w:rsidP="00F81D7C">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F81D7C" w:rsidRPr="007E0B31" w14:paraId="04280D98" w14:textId="77777777" w:rsidTr="00CF5EC1">
        <w:trPr>
          <w:cantSplit/>
        </w:trPr>
        <w:tc>
          <w:tcPr>
            <w:tcW w:w="2297" w:type="dxa"/>
          </w:tcPr>
          <w:p w14:paraId="7D8CDDFE" w14:textId="77777777" w:rsidR="00F81D7C" w:rsidRPr="007E0B31" w:rsidRDefault="00F81D7C" w:rsidP="00F81D7C">
            <w:pPr>
              <w:pStyle w:val="Arial11Bold"/>
              <w:rPr>
                <w:rFonts w:cs="Arial"/>
              </w:rPr>
            </w:pPr>
            <w:r w:rsidRPr="007E0B31">
              <w:rPr>
                <w:rFonts w:cs="Arial"/>
              </w:rPr>
              <w:t>SPT</w:t>
            </w:r>
          </w:p>
        </w:tc>
        <w:tc>
          <w:tcPr>
            <w:tcW w:w="7221" w:type="dxa"/>
          </w:tcPr>
          <w:p w14:paraId="202D47CC" w14:textId="77777777" w:rsidR="00F81D7C" w:rsidRPr="007E0B31" w:rsidRDefault="00F81D7C" w:rsidP="00F81D7C">
            <w:pPr>
              <w:pStyle w:val="TableArial11"/>
              <w:rPr>
                <w:rFonts w:cs="Arial"/>
              </w:rPr>
            </w:pPr>
            <w:r w:rsidRPr="007E0B31">
              <w:rPr>
                <w:rFonts w:cs="Arial"/>
              </w:rPr>
              <w:t>SP Transmission Limited</w:t>
            </w:r>
            <w:r>
              <w:rPr>
                <w:rFonts w:cs="Arial"/>
              </w:rPr>
              <w:t xml:space="preserve"> plc</w:t>
            </w:r>
          </w:p>
        </w:tc>
      </w:tr>
      <w:tr w:rsidR="00F81D7C" w:rsidRPr="007E0B31" w14:paraId="2DA67376" w14:textId="77777777" w:rsidTr="00CF5EC1">
        <w:trPr>
          <w:cantSplit/>
        </w:trPr>
        <w:tc>
          <w:tcPr>
            <w:tcW w:w="2297" w:type="dxa"/>
          </w:tcPr>
          <w:p w14:paraId="22F630E2" w14:textId="084D3F3B" w:rsidR="00F81D7C" w:rsidRPr="004F1DF0" w:rsidRDefault="00F81D7C" w:rsidP="00F81D7C">
            <w:pPr>
              <w:rPr>
                <w:b/>
              </w:rPr>
            </w:pPr>
            <w:r w:rsidRPr="004F1DF0">
              <w:rPr>
                <w:rFonts w:cs="Arial"/>
                <w:b/>
              </w:rPr>
              <w:t>Standard Contract Terms</w:t>
            </w:r>
          </w:p>
        </w:tc>
        <w:tc>
          <w:tcPr>
            <w:tcW w:w="7221" w:type="dxa"/>
          </w:tcPr>
          <w:p w14:paraId="5D840AFD" w14:textId="4E3A5439" w:rsidR="00F81D7C" w:rsidRPr="00DD7E1A" w:rsidRDefault="00F81D7C" w:rsidP="00F81D7C">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F81D7C" w:rsidRPr="007E0B31" w14:paraId="67A0366B" w14:textId="77777777" w:rsidTr="00CF5EC1">
        <w:trPr>
          <w:cantSplit/>
        </w:trPr>
        <w:tc>
          <w:tcPr>
            <w:tcW w:w="2297" w:type="dxa"/>
          </w:tcPr>
          <w:p w14:paraId="0F9E2157" w14:textId="5498E044" w:rsidR="00F81D7C" w:rsidRDefault="00F81D7C" w:rsidP="00F81D7C">
            <w:pPr>
              <w:pStyle w:val="Arial11Bold"/>
              <w:rPr>
                <w:rFonts w:cs="Arial"/>
              </w:rPr>
            </w:pPr>
            <w:r w:rsidRPr="007E0B31">
              <w:rPr>
                <w:rFonts w:cs="Arial"/>
              </w:rPr>
              <w:lastRenderedPageBreak/>
              <w:t>Standard Modifications</w:t>
            </w:r>
          </w:p>
          <w:p w14:paraId="07E084EC" w14:textId="7E4794BD" w:rsidR="00F81D7C" w:rsidRPr="00FB43E1" w:rsidRDefault="00F81D7C" w:rsidP="00F81D7C"/>
        </w:tc>
        <w:tc>
          <w:tcPr>
            <w:tcW w:w="7221" w:type="dxa"/>
          </w:tcPr>
          <w:p w14:paraId="46989946" w14:textId="77777777" w:rsidR="00F81D7C" w:rsidRPr="005C20E3" w:rsidRDefault="00F81D7C" w:rsidP="00F81D7C">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F81D7C" w:rsidRPr="007E0B31" w:rsidRDefault="00F81D7C" w:rsidP="00F81D7C">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F81D7C" w:rsidRPr="007E0B31" w14:paraId="0BE680B8" w14:textId="77777777" w:rsidTr="00CF5EC1">
        <w:trPr>
          <w:cantSplit/>
        </w:trPr>
        <w:tc>
          <w:tcPr>
            <w:tcW w:w="2297" w:type="dxa"/>
          </w:tcPr>
          <w:p w14:paraId="08548C67" w14:textId="77777777" w:rsidR="00F81D7C" w:rsidRPr="007E0B31" w:rsidRDefault="00F81D7C" w:rsidP="00F81D7C">
            <w:pPr>
              <w:pStyle w:val="Arial11Bold"/>
              <w:rPr>
                <w:rFonts w:cs="Arial"/>
              </w:rPr>
            </w:pPr>
            <w:r w:rsidRPr="007E0B31">
              <w:rPr>
                <w:rFonts w:cs="Arial"/>
              </w:rPr>
              <w:t>Standard Planning Data</w:t>
            </w:r>
          </w:p>
        </w:tc>
        <w:tc>
          <w:tcPr>
            <w:tcW w:w="7221" w:type="dxa"/>
          </w:tcPr>
          <w:p w14:paraId="2E9B039E" w14:textId="4F20BEE7" w:rsidR="00F81D7C" w:rsidRPr="007E0B31" w:rsidRDefault="00F81D7C" w:rsidP="00F81D7C">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F81D7C" w:rsidRPr="007E0B31" w14:paraId="50C48905" w14:textId="77777777" w:rsidTr="00CF5EC1">
        <w:trPr>
          <w:cantSplit/>
        </w:trPr>
        <w:tc>
          <w:tcPr>
            <w:tcW w:w="2297" w:type="dxa"/>
          </w:tcPr>
          <w:p w14:paraId="2AB06ACF" w14:textId="35A4C384" w:rsidR="00F81D7C" w:rsidRPr="007E0B31" w:rsidRDefault="00F81D7C" w:rsidP="00F81D7C">
            <w:pPr>
              <w:pStyle w:val="Arial11Bold"/>
              <w:rPr>
                <w:rFonts w:cs="Arial"/>
              </w:rPr>
            </w:pPr>
            <w:r>
              <w:rPr>
                <w:rFonts w:cs="Arial"/>
              </w:rPr>
              <w:t>Standard Product</w:t>
            </w:r>
          </w:p>
        </w:tc>
        <w:tc>
          <w:tcPr>
            <w:tcW w:w="7221" w:type="dxa"/>
          </w:tcPr>
          <w:p w14:paraId="4CFE3F05" w14:textId="3648906A" w:rsidR="00F81D7C" w:rsidRPr="007E0B31" w:rsidRDefault="00F81D7C" w:rsidP="00F81D7C">
            <w:pPr>
              <w:pStyle w:val="TableArial11"/>
              <w:rPr>
                <w:rFonts w:cs="Arial"/>
              </w:rPr>
            </w:pPr>
            <w:r>
              <w:rPr>
                <w:rFonts w:cs="Arial"/>
              </w:rPr>
              <w:t>Means a harmonised balancing product defined by all EU TSOs for the exchange of balance services.</w:t>
            </w:r>
          </w:p>
        </w:tc>
      </w:tr>
      <w:tr w:rsidR="00F81D7C" w:rsidRPr="007E0B31" w14:paraId="4044E3F1" w14:textId="77777777" w:rsidTr="00CF5EC1">
        <w:trPr>
          <w:cantSplit/>
        </w:trPr>
        <w:tc>
          <w:tcPr>
            <w:tcW w:w="2297" w:type="dxa"/>
          </w:tcPr>
          <w:p w14:paraId="1595BA77" w14:textId="0A36263B" w:rsidR="00F81D7C" w:rsidRPr="007E0B31" w:rsidRDefault="00F81D7C" w:rsidP="00F81D7C">
            <w:pPr>
              <w:pStyle w:val="Arial11Bold"/>
              <w:rPr>
                <w:rFonts w:cs="Arial"/>
              </w:rPr>
            </w:pPr>
            <w:r>
              <w:rPr>
                <w:rFonts w:cs="Arial"/>
              </w:rPr>
              <w:t>Specific Product</w:t>
            </w:r>
          </w:p>
        </w:tc>
        <w:tc>
          <w:tcPr>
            <w:tcW w:w="7221" w:type="dxa"/>
          </w:tcPr>
          <w:p w14:paraId="2C1F1A68" w14:textId="18D90CF3" w:rsidR="00F81D7C" w:rsidRPr="007E0B31" w:rsidRDefault="00F81D7C" w:rsidP="00F81D7C">
            <w:pPr>
              <w:pStyle w:val="TableArial11"/>
              <w:rPr>
                <w:rFonts w:cs="Arial"/>
              </w:rPr>
            </w:pPr>
            <w:r>
              <w:rPr>
                <w:rFonts w:cs="Arial"/>
              </w:rPr>
              <w:t>Means in the context of Balancing Services a product that is not a standard product.</w:t>
            </w:r>
          </w:p>
        </w:tc>
      </w:tr>
      <w:tr w:rsidR="00F81D7C" w:rsidRPr="007E0B31" w14:paraId="72218AE6" w14:textId="77777777" w:rsidTr="00CF5EC1">
        <w:trPr>
          <w:cantSplit/>
        </w:trPr>
        <w:tc>
          <w:tcPr>
            <w:tcW w:w="2297" w:type="dxa"/>
          </w:tcPr>
          <w:p w14:paraId="24E4CECA" w14:textId="77777777" w:rsidR="00F81D7C" w:rsidRPr="007E0B31" w:rsidRDefault="00F81D7C" w:rsidP="00F81D7C">
            <w:pPr>
              <w:pStyle w:val="Arial11Bold"/>
              <w:rPr>
                <w:rFonts w:cs="Arial"/>
              </w:rPr>
            </w:pPr>
            <w:r w:rsidRPr="007E0B31">
              <w:rPr>
                <w:rFonts w:cs="Arial"/>
              </w:rPr>
              <w:t>Start Time</w:t>
            </w:r>
          </w:p>
        </w:tc>
        <w:tc>
          <w:tcPr>
            <w:tcW w:w="7221" w:type="dxa"/>
          </w:tcPr>
          <w:p w14:paraId="78DDDAD8" w14:textId="508DFE7C" w:rsidR="00F81D7C" w:rsidRPr="007E0B31" w:rsidRDefault="00F81D7C" w:rsidP="00F81D7C">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F81D7C" w:rsidRPr="007E0B31" w14:paraId="763B02FF" w14:textId="77777777" w:rsidTr="00CF5EC1">
        <w:trPr>
          <w:cantSplit/>
        </w:trPr>
        <w:tc>
          <w:tcPr>
            <w:tcW w:w="2297" w:type="dxa"/>
          </w:tcPr>
          <w:p w14:paraId="0BDA9245" w14:textId="77777777" w:rsidR="00F81D7C" w:rsidRPr="007E0B31" w:rsidRDefault="00F81D7C" w:rsidP="00F81D7C">
            <w:pPr>
              <w:pStyle w:val="Arial11Bold"/>
              <w:rPr>
                <w:rFonts w:cs="Arial"/>
              </w:rPr>
            </w:pPr>
            <w:r w:rsidRPr="007E0B31">
              <w:rPr>
                <w:rFonts w:cs="Arial"/>
              </w:rPr>
              <w:t>Start-Up</w:t>
            </w:r>
          </w:p>
        </w:tc>
        <w:tc>
          <w:tcPr>
            <w:tcW w:w="7221" w:type="dxa"/>
          </w:tcPr>
          <w:p w14:paraId="4FEE3525" w14:textId="0B945479" w:rsidR="00F81D7C" w:rsidRPr="000B675D" w:rsidRDefault="00F81D7C" w:rsidP="00F81D7C">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F81D7C" w:rsidRPr="00020048" w:rsidRDefault="00F81D7C" w:rsidP="00F81D7C">
            <w:pPr>
              <w:pStyle w:val="Default"/>
              <w:jc w:val="both"/>
              <w:rPr>
                <w:sz w:val="20"/>
                <w:szCs w:val="20"/>
              </w:rPr>
            </w:pPr>
          </w:p>
          <w:p w14:paraId="5B2A0628" w14:textId="4DE42AEA" w:rsidR="00F81D7C" w:rsidRPr="00020048" w:rsidRDefault="00F81D7C" w:rsidP="00F81D7C">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F81D7C" w:rsidRPr="007E0B31" w14:paraId="62345A33" w14:textId="77777777" w:rsidTr="00CF5EC1">
        <w:trPr>
          <w:cantSplit/>
        </w:trPr>
        <w:tc>
          <w:tcPr>
            <w:tcW w:w="2297" w:type="dxa"/>
          </w:tcPr>
          <w:p w14:paraId="50EEE201" w14:textId="77777777" w:rsidR="00F81D7C" w:rsidRPr="007E0B31" w:rsidRDefault="00F81D7C" w:rsidP="00F81D7C">
            <w:pPr>
              <w:pStyle w:val="Arial11Bold"/>
              <w:rPr>
                <w:rFonts w:cs="Arial"/>
              </w:rPr>
            </w:pPr>
            <w:r w:rsidRPr="007E0B31">
              <w:rPr>
                <w:rFonts w:cs="Arial"/>
              </w:rPr>
              <w:t>Statement of Readiness</w:t>
            </w:r>
          </w:p>
        </w:tc>
        <w:tc>
          <w:tcPr>
            <w:tcW w:w="7221" w:type="dxa"/>
          </w:tcPr>
          <w:p w14:paraId="77611375"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F81D7C" w:rsidRPr="007E0B31" w14:paraId="1419E7F2" w14:textId="77777777" w:rsidTr="00CF5EC1">
        <w:trPr>
          <w:cantSplit/>
        </w:trPr>
        <w:tc>
          <w:tcPr>
            <w:tcW w:w="2297" w:type="dxa"/>
          </w:tcPr>
          <w:p w14:paraId="0D75498C" w14:textId="77777777" w:rsidR="00F81D7C" w:rsidRPr="007E0B31" w:rsidRDefault="00F81D7C" w:rsidP="00F81D7C">
            <w:pPr>
              <w:pStyle w:val="Arial11Bold"/>
              <w:rPr>
                <w:rFonts w:cs="Arial"/>
              </w:rPr>
            </w:pPr>
            <w:r w:rsidRPr="007E0B31">
              <w:rPr>
                <w:rFonts w:cs="Arial"/>
              </w:rPr>
              <w:t>Station Board</w:t>
            </w:r>
          </w:p>
        </w:tc>
        <w:tc>
          <w:tcPr>
            <w:tcW w:w="7221" w:type="dxa"/>
          </w:tcPr>
          <w:p w14:paraId="67932C5D" w14:textId="77777777" w:rsidR="00F81D7C" w:rsidRPr="007E0B31" w:rsidRDefault="00F81D7C" w:rsidP="00F81D7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F81D7C" w:rsidRPr="007E0B31" w14:paraId="600D28C8" w14:textId="77777777" w:rsidTr="00CF5EC1">
        <w:trPr>
          <w:cantSplit/>
        </w:trPr>
        <w:tc>
          <w:tcPr>
            <w:tcW w:w="2297" w:type="dxa"/>
          </w:tcPr>
          <w:p w14:paraId="40E3E191" w14:textId="77777777" w:rsidR="00F81D7C" w:rsidRPr="007E0B31" w:rsidRDefault="00F81D7C" w:rsidP="00F81D7C">
            <w:pPr>
              <w:pStyle w:val="Arial11Bold"/>
              <w:rPr>
                <w:rFonts w:cs="Arial"/>
              </w:rPr>
            </w:pPr>
            <w:r w:rsidRPr="007E0B31">
              <w:rPr>
                <w:rFonts w:cs="Arial"/>
              </w:rPr>
              <w:t>Station Transformer</w:t>
            </w:r>
          </w:p>
        </w:tc>
        <w:tc>
          <w:tcPr>
            <w:tcW w:w="7221" w:type="dxa"/>
          </w:tcPr>
          <w:p w14:paraId="0151496D" w14:textId="77777777" w:rsidR="00F81D7C" w:rsidRPr="007E0B31" w:rsidRDefault="00F81D7C" w:rsidP="00F81D7C">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F81D7C" w:rsidRPr="007E0B31" w14:paraId="7EF10FB5" w14:textId="77777777" w:rsidTr="00CF5EC1">
        <w:trPr>
          <w:cantSplit/>
        </w:trPr>
        <w:tc>
          <w:tcPr>
            <w:tcW w:w="2297" w:type="dxa"/>
          </w:tcPr>
          <w:p w14:paraId="73E257B8" w14:textId="77777777" w:rsidR="00F81D7C" w:rsidRPr="007E0B31" w:rsidRDefault="00F81D7C" w:rsidP="00F81D7C">
            <w:pPr>
              <w:pStyle w:val="Arial11Bold"/>
              <w:rPr>
                <w:rFonts w:cs="Arial"/>
              </w:rPr>
            </w:pPr>
            <w:r w:rsidRPr="007E0B31">
              <w:rPr>
                <w:rFonts w:cs="Arial"/>
              </w:rPr>
              <w:t>STC Committee</w:t>
            </w:r>
          </w:p>
        </w:tc>
        <w:tc>
          <w:tcPr>
            <w:tcW w:w="7221" w:type="dxa"/>
          </w:tcPr>
          <w:p w14:paraId="4D4C3098" w14:textId="77777777" w:rsidR="00F81D7C" w:rsidRPr="007E0B31" w:rsidRDefault="00F81D7C" w:rsidP="00F81D7C">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F81D7C" w:rsidRPr="007E0B31" w14:paraId="2E35A53F" w14:textId="77777777" w:rsidTr="00CF5EC1">
        <w:trPr>
          <w:cantSplit/>
        </w:trPr>
        <w:tc>
          <w:tcPr>
            <w:tcW w:w="2297" w:type="dxa"/>
          </w:tcPr>
          <w:p w14:paraId="00F48074" w14:textId="77777777" w:rsidR="00F81D7C" w:rsidRPr="007E0B31" w:rsidRDefault="00F81D7C" w:rsidP="00F81D7C">
            <w:pPr>
              <w:pStyle w:val="Arial11Bold"/>
              <w:rPr>
                <w:rFonts w:cs="Arial"/>
              </w:rPr>
            </w:pPr>
            <w:r w:rsidRPr="007E0B31">
              <w:rPr>
                <w:rFonts w:cs="Arial"/>
              </w:rPr>
              <w:t>Steam Unit</w:t>
            </w:r>
          </w:p>
        </w:tc>
        <w:tc>
          <w:tcPr>
            <w:tcW w:w="7221" w:type="dxa"/>
          </w:tcPr>
          <w:p w14:paraId="3EF0929F"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F81D7C" w:rsidRPr="007E0B31" w14:paraId="79BC204A" w14:textId="77777777" w:rsidTr="00CF5EC1">
        <w:trPr>
          <w:cantSplit/>
        </w:trPr>
        <w:tc>
          <w:tcPr>
            <w:tcW w:w="2297" w:type="dxa"/>
          </w:tcPr>
          <w:p w14:paraId="6442283E" w14:textId="77777777" w:rsidR="00F81D7C" w:rsidRPr="007E0B31" w:rsidRDefault="00F81D7C" w:rsidP="00F81D7C">
            <w:pPr>
              <w:pStyle w:val="Arial11Bold"/>
              <w:rPr>
                <w:rFonts w:cs="Arial"/>
              </w:rPr>
            </w:pPr>
            <w:r>
              <w:t>Storage User</w:t>
            </w:r>
          </w:p>
        </w:tc>
        <w:tc>
          <w:tcPr>
            <w:tcW w:w="7221" w:type="dxa"/>
          </w:tcPr>
          <w:p w14:paraId="590EC982" w14:textId="77777777" w:rsidR="00F81D7C" w:rsidRDefault="00F81D7C" w:rsidP="00F81D7C">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F81D7C" w:rsidRDefault="00F81D7C" w:rsidP="00F81D7C">
            <w:pPr>
              <w:pStyle w:val="TableArial11"/>
              <w:ind w:left="1195" w:hanging="475"/>
            </w:pPr>
            <w:r>
              <w:t xml:space="preserve">(a) </w:t>
            </w:r>
            <w:r>
              <w:tab/>
            </w:r>
            <w:r w:rsidR="43969EBD" w:rsidRPr="38E6A229">
              <w:rPr>
                <w:b/>
                <w:bCs/>
              </w:rPr>
              <w:t>Assimilated</w:t>
            </w:r>
            <w:r w:rsidRPr="38E6A229">
              <w:rPr>
                <w:b/>
                <w:bCs/>
              </w:rPr>
              <w:t xml:space="preserve">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F81D7C" w:rsidRPr="007E0B31" w:rsidRDefault="00F81D7C" w:rsidP="00F81D7C">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F81D7C" w:rsidRPr="007E0B31" w14:paraId="00A4A935" w14:textId="77777777" w:rsidTr="00CF5EC1">
        <w:trPr>
          <w:cantSplit/>
        </w:trPr>
        <w:tc>
          <w:tcPr>
            <w:tcW w:w="2297" w:type="dxa"/>
          </w:tcPr>
          <w:p w14:paraId="5B112BC4" w14:textId="77777777" w:rsidR="00F81D7C" w:rsidRPr="007E0B31" w:rsidRDefault="00F81D7C" w:rsidP="00F81D7C">
            <w:pPr>
              <w:pStyle w:val="Arial11Bold"/>
              <w:rPr>
                <w:rFonts w:cs="Arial"/>
              </w:rPr>
            </w:pPr>
            <w:proofErr w:type="spellStart"/>
            <w:r w:rsidRPr="007E0B31">
              <w:rPr>
                <w:rFonts w:cs="Arial"/>
              </w:rPr>
              <w:lastRenderedPageBreak/>
              <w:t>Subtransmission</w:t>
            </w:r>
            <w:proofErr w:type="spellEnd"/>
            <w:r w:rsidRPr="007E0B31">
              <w:rPr>
                <w:rFonts w:cs="Arial"/>
              </w:rPr>
              <w:t xml:space="preserve"> System</w:t>
            </w:r>
          </w:p>
        </w:tc>
        <w:tc>
          <w:tcPr>
            <w:tcW w:w="7221" w:type="dxa"/>
          </w:tcPr>
          <w:p w14:paraId="3CC8DBCA" w14:textId="77777777" w:rsidR="00F81D7C" w:rsidRPr="007E0B31" w:rsidRDefault="00F81D7C" w:rsidP="00F81D7C">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F81D7C" w:rsidRPr="007E0B31" w14:paraId="69833897" w14:textId="77777777" w:rsidTr="00CF5EC1">
        <w:trPr>
          <w:cantSplit/>
        </w:trPr>
        <w:tc>
          <w:tcPr>
            <w:tcW w:w="2297" w:type="dxa"/>
          </w:tcPr>
          <w:p w14:paraId="47FBFB0B" w14:textId="77777777" w:rsidR="00F81D7C" w:rsidRPr="007E0B31" w:rsidRDefault="00F81D7C" w:rsidP="00F81D7C">
            <w:pPr>
              <w:pStyle w:val="Arial11Bold"/>
              <w:rPr>
                <w:rFonts w:cs="Arial"/>
              </w:rPr>
            </w:pPr>
            <w:r w:rsidRPr="007E0B31">
              <w:rPr>
                <w:rFonts w:cs="Arial"/>
              </w:rPr>
              <w:t>Substantial Modification</w:t>
            </w:r>
          </w:p>
        </w:tc>
        <w:tc>
          <w:tcPr>
            <w:tcW w:w="7221" w:type="dxa"/>
          </w:tcPr>
          <w:p w14:paraId="28DAB5F5" w14:textId="1B8D727B" w:rsidR="00F81D7C" w:rsidRPr="007E0B31" w:rsidRDefault="00F81D7C" w:rsidP="00F81D7C">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F81D7C" w:rsidRPr="007E0B31" w14:paraId="3B41007D" w14:textId="77777777" w:rsidTr="00CF5EC1">
        <w:trPr>
          <w:cantSplit/>
        </w:trPr>
        <w:tc>
          <w:tcPr>
            <w:tcW w:w="2297" w:type="dxa"/>
          </w:tcPr>
          <w:p w14:paraId="6A1EE8B9" w14:textId="77777777" w:rsidR="00F81D7C" w:rsidRPr="007E0B31" w:rsidRDefault="00F81D7C" w:rsidP="00F81D7C">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7221" w:type="dxa"/>
          </w:tcPr>
          <w:p w14:paraId="3ED2E251" w14:textId="77777777" w:rsidR="00F81D7C" w:rsidRPr="007E0B31" w:rsidRDefault="00F81D7C" w:rsidP="00F81D7C">
            <w:pPr>
              <w:pStyle w:val="TableArial11"/>
              <w:rPr>
                <w:rFonts w:cs="Arial"/>
              </w:rPr>
            </w:pPr>
            <w:r w:rsidRPr="007E0B31">
              <w:rPr>
                <w:rFonts w:cs="Arial"/>
              </w:rPr>
              <w:t>Any voltage greater than 200kV.</w:t>
            </w:r>
          </w:p>
        </w:tc>
      </w:tr>
      <w:tr w:rsidR="00F81D7C" w:rsidRPr="007E0B31" w14:paraId="207CFB67" w14:textId="77777777" w:rsidTr="00CF5EC1">
        <w:trPr>
          <w:cantSplit/>
        </w:trPr>
        <w:tc>
          <w:tcPr>
            <w:tcW w:w="2297" w:type="dxa"/>
          </w:tcPr>
          <w:p w14:paraId="47BC84B1" w14:textId="77777777" w:rsidR="00F81D7C" w:rsidRPr="007E0B31" w:rsidRDefault="00F81D7C" w:rsidP="00F81D7C">
            <w:pPr>
              <w:pStyle w:val="Arial11Bold"/>
              <w:rPr>
                <w:rFonts w:cs="Arial"/>
              </w:rPr>
            </w:pPr>
            <w:r w:rsidRPr="007E0B31">
              <w:rPr>
                <w:rFonts w:cs="Arial"/>
              </w:rPr>
              <w:t>Supplier</w:t>
            </w:r>
          </w:p>
        </w:tc>
        <w:tc>
          <w:tcPr>
            <w:tcW w:w="7221" w:type="dxa"/>
          </w:tcPr>
          <w:p w14:paraId="263B468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proofErr w:type="gramStart"/>
            <w:r w:rsidRPr="007E0B31">
              <w:rPr>
                <w:rFonts w:cs="Arial"/>
                <w:b/>
              </w:rPr>
              <w:t>Act</w:t>
            </w:r>
            <w:r w:rsidRPr="007E0B31">
              <w:rPr>
                <w:rFonts w:cs="Arial"/>
              </w:rPr>
              <w:t>;</w:t>
            </w:r>
            <w:proofErr w:type="gramEnd"/>
          </w:p>
          <w:p w14:paraId="2C6CDF8B" w14:textId="517DFDFB" w:rsidR="00F81D7C" w:rsidRPr="00EE567A" w:rsidRDefault="00F81D7C" w:rsidP="00F81D7C">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F81D7C" w:rsidRPr="007E0B31" w14:paraId="17F58A80" w14:textId="77777777" w:rsidTr="00CF5EC1">
        <w:trPr>
          <w:cantSplit/>
        </w:trPr>
        <w:tc>
          <w:tcPr>
            <w:tcW w:w="2297" w:type="dxa"/>
          </w:tcPr>
          <w:p w14:paraId="75C55EEE" w14:textId="77777777" w:rsidR="00F81D7C" w:rsidRPr="007E0B31" w:rsidRDefault="00F81D7C" w:rsidP="00F81D7C">
            <w:pPr>
              <w:pStyle w:val="Arial11Bold"/>
              <w:rPr>
                <w:rFonts w:cs="Arial"/>
              </w:rPr>
            </w:pPr>
            <w:r w:rsidRPr="007E0B31">
              <w:rPr>
                <w:rFonts w:cs="Arial"/>
              </w:rPr>
              <w:t>Surplus</w:t>
            </w:r>
          </w:p>
        </w:tc>
        <w:tc>
          <w:tcPr>
            <w:tcW w:w="7221" w:type="dxa"/>
          </w:tcPr>
          <w:p w14:paraId="2FD7B95D" w14:textId="421BC578" w:rsidR="00F81D7C" w:rsidRPr="007E0B31" w:rsidRDefault="00F81D7C" w:rsidP="00F81D7C">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F81D7C" w:rsidRPr="007E0B31" w14:paraId="7F14BA30" w14:textId="77777777" w:rsidTr="00CF5EC1">
        <w:trPr>
          <w:cantSplit/>
          <w:trHeight w:val="2631"/>
        </w:trPr>
        <w:tc>
          <w:tcPr>
            <w:tcW w:w="2297" w:type="dxa"/>
          </w:tcPr>
          <w:p w14:paraId="41CEFC1C" w14:textId="77777777" w:rsidR="00F81D7C" w:rsidRPr="007E0B31" w:rsidRDefault="00F81D7C" w:rsidP="00F81D7C">
            <w:pPr>
              <w:pStyle w:val="Arial11Bold"/>
              <w:rPr>
                <w:rFonts w:cs="Arial"/>
              </w:rPr>
            </w:pPr>
            <w:r w:rsidRPr="007E0B31">
              <w:rPr>
                <w:rFonts w:cs="Arial"/>
              </w:rPr>
              <w:t>Synchronised</w:t>
            </w:r>
          </w:p>
        </w:tc>
        <w:tc>
          <w:tcPr>
            <w:tcW w:w="7221" w:type="dxa"/>
          </w:tcPr>
          <w:p w14:paraId="3CAA8D12"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F81D7C" w:rsidRDefault="00F81D7C" w:rsidP="00F81D7C">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F81D7C" w:rsidRPr="000F734A" w:rsidRDefault="00F81D7C" w:rsidP="00F81D7C"/>
          <w:p w14:paraId="75F2CFA4" w14:textId="7AF4E47E" w:rsidR="00F81D7C" w:rsidRPr="000F734A" w:rsidRDefault="00F81D7C" w:rsidP="00F81D7C">
            <w:pPr>
              <w:jc w:val="center"/>
            </w:pPr>
          </w:p>
        </w:tc>
      </w:tr>
      <w:tr w:rsidR="00F81D7C" w:rsidRPr="007E0B31" w14:paraId="17661C2E" w14:textId="77777777" w:rsidTr="00CF5EC1">
        <w:trPr>
          <w:cantSplit/>
        </w:trPr>
        <w:tc>
          <w:tcPr>
            <w:tcW w:w="2297" w:type="dxa"/>
          </w:tcPr>
          <w:p w14:paraId="36D58C8A" w14:textId="77777777" w:rsidR="00F81D7C" w:rsidRPr="007E0B31" w:rsidRDefault="00F81D7C" w:rsidP="00F81D7C">
            <w:pPr>
              <w:pStyle w:val="Arial11Bold"/>
              <w:rPr>
                <w:rFonts w:cs="Arial"/>
              </w:rPr>
            </w:pPr>
            <w:r w:rsidRPr="00DB341C">
              <w:rPr>
                <w:rFonts w:cs="Arial"/>
              </w:rPr>
              <w:t>Synchronous Electricity Storage Module</w:t>
            </w:r>
          </w:p>
        </w:tc>
        <w:tc>
          <w:tcPr>
            <w:tcW w:w="7221" w:type="dxa"/>
          </w:tcPr>
          <w:p w14:paraId="397D4FAB" w14:textId="77777777" w:rsidR="00F81D7C" w:rsidRPr="007E0B31" w:rsidRDefault="00F81D7C" w:rsidP="00F81D7C">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F81D7C" w:rsidRPr="007E0B31" w14:paraId="52481EFC" w14:textId="77777777" w:rsidTr="00CF5EC1">
        <w:trPr>
          <w:cantSplit/>
        </w:trPr>
        <w:tc>
          <w:tcPr>
            <w:tcW w:w="2297" w:type="dxa"/>
          </w:tcPr>
          <w:p w14:paraId="4353C802" w14:textId="77777777" w:rsidR="00F81D7C" w:rsidRPr="007E0B31" w:rsidRDefault="00F81D7C" w:rsidP="00F81D7C">
            <w:pPr>
              <w:pStyle w:val="Arial11Bold"/>
              <w:rPr>
                <w:rFonts w:cs="Arial"/>
              </w:rPr>
            </w:pPr>
            <w:r w:rsidRPr="00DB341C">
              <w:rPr>
                <w:rFonts w:cs="Arial"/>
              </w:rPr>
              <w:t>Synchronous Electricity Storage Unit</w:t>
            </w:r>
          </w:p>
        </w:tc>
        <w:tc>
          <w:tcPr>
            <w:tcW w:w="7221" w:type="dxa"/>
          </w:tcPr>
          <w:p w14:paraId="002CD085" w14:textId="77777777" w:rsidR="00F81D7C" w:rsidRPr="007E0B31" w:rsidRDefault="00F81D7C" w:rsidP="00F81D7C">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F81D7C" w:rsidRPr="007E0B31" w14:paraId="07EE0535" w14:textId="77777777" w:rsidTr="00CF5EC1">
        <w:trPr>
          <w:cantSplit/>
        </w:trPr>
        <w:tc>
          <w:tcPr>
            <w:tcW w:w="2297" w:type="dxa"/>
          </w:tcPr>
          <w:p w14:paraId="5937CE21" w14:textId="77777777" w:rsidR="00F81D7C" w:rsidRPr="007E0B31" w:rsidRDefault="00F81D7C" w:rsidP="00F81D7C">
            <w:pPr>
              <w:pStyle w:val="Arial11Bold"/>
              <w:rPr>
                <w:rFonts w:cs="Arial"/>
              </w:rPr>
            </w:pPr>
            <w:r w:rsidRPr="007E0B31">
              <w:rPr>
                <w:rFonts w:cs="Arial"/>
              </w:rPr>
              <w:t>Synchronising Generation</w:t>
            </w:r>
          </w:p>
        </w:tc>
        <w:tc>
          <w:tcPr>
            <w:tcW w:w="7221" w:type="dxa"/>
          </w:tcPr>
          <w:p w14:paraId="4CEBAA38" w14:textId="77777777" w:rsidR="00F81D7C" w:rsidRPr="007E0B31" w:rsidRDefault="00F81D7C" w:rsidP="00F81D7C">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F81D7C" w:rsidRPr="007E0B31" w14:paraId="25ADF21B" w14:textId="77777777" w:rsidTr="00CF5EC1">
        <w:trPr>
          <w:cantSplit/>
        </w:trPr>
        <w:tc>
          <w:tcPr>
            <w:tcW w:w="2297" w:type="dxa"/>
          </w:tcPr>
          <w:p w14:paraId="514A7415" w14:textId="77777777" w:rsidR="00F81D7C" w:rsidRPr="007E0B31" w:rsidRDefault="00F81D7C" w:rsidP="00F81D7C">
            <w:pPr>
              <w:pStyle w:val="Arial11Bold"/>
              <w:rPr>
                <w:rFonts w:cs="Arial"/>
              </w:rPr>
            </w:pPr>
            <w:r w:rsidRPr="007E0B31">
              <w:rPr>
                <w:rFonts w:cs="Arial"/>
              </w:rPr>
              <w:t>Synchronising Group</w:t>
            </w:r>
          </w:p>
        </w:tc>
        <w:tc>
          <w:tcPr>
            <w:tcW w:w="7221" w:type="dxa"/>
          </w:tcPr>
          <w:p w14:paraId="30541B74" w14:textId="77777777" w:rsidR="00F81D7C" w:rsidRPr="007E0B31" w:rsidRDefault="00F81D7C" w:rsidP="00F81D7C">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F81D7C" w:rsidRPr="007E0B31" w14:paraId="15108730" w14:textId="77777777" w:rsidTr="00CF5EC1">
        <w:trPr>
          <w:cantSplit/>
        </w:trPr>
        <w:tc>
          <w:tcPr>
            <w:tcW w:w="2297" w:type="dxa"/>
          </w:tcPr>
          <w:p w14:paraId="1D2DBBCB"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7221" w:type="dxa"/>
          </w:tcPr>
          <w:p w14:paraId="7E8A273F" w14:textId="77777777" w:rsidR="00F81D7C" w:rsidRPr="007E0B31" w:rsidRDefault="00F81D7C" w:rsidP="00F81D7C">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F81D7C" w:rsidRPr="007E0B31" w14:paraId="5C3BD77A" w14:textId="77777777" w:rsidTr="00CF5EC1">
        <w:trPr>
          <w:cantSplit/>
        </w:trPr>
        <w:tc>
          <w:tcPr>
            <w:tcW w:w="2297" w:type="dxa"/>
          </w:tcPr>
          <w:p w14:paraId="361EF41C" w14:textId="77777777" w:rsidR="00F81D7C" w:rsidRPr="007E0B31" w:rsidRDefault="00F81D7C" w:rsidP="00F81D7C">
            <w:pPr>
              <w:pStyle w:val="Arial11Bold"/>
              <w:rPr>
                <w:rFonts w:cs="Arial"/>
              </w:rPr>
            </w:pPr>
            <w:r w:rsidRPr="007E0B31">
              <w:rPr>
                <w:rFonts w:cs="Arial"/>
              </w:rPr>
              <w:lastRenderedPageBreak/>
              <w:t>Synchronous Compensation</w:t>
            </w:r>
          </w:p>
        </w:tc>
        <w:tc>
          <w:tcPr>
            <w:tcW w:w="7221" w:type="dxa"/>
          </w:tcPr>
          <w:p w14:paraId="5C87AE70" w14:textId="77777777" w:rsidR="00F81D7C" w:rsidRPr="007E0B31" w:rsidRDefault="00F81D7C" w:rsidP="00F81D7C">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F81D7C" w:rsidRPr="007E0B31" w14:paraId="09E76574" w14:textId="77777777" w:rsidTr="00CF5EC1">
        <w:trPr>
          <w:cantSplit/>
        </w:trPr>
        <w:tc>
          <w:tcPr>
            <w:tcW w:w="2297" w:type="dxa"/>
          </w:tcPr>
          <w:p w14:paraId="7AD1E9C5" w14:textId="20EE06FA" w:rsidR="00F81D7C" w:rsidRPr="007E0B31" w:rsidRDefault="00F81D7C" w:rsidP="00F81D7C">
            <w:pPr>
              <w:pStyle w:val="Arial11Bold"/>
              <w:rPr>
                <w:rFonts w:cs="Arial"/>
              </w:rPr>
            </w:pPr>
            <w:r>
              <w:t>Synchronous Compensation Equipment</w:t>
            </w:r>
          </w:p>
        </w:tc>
        <w:tc>
          <w:tcPr>
            <w:tcW w:w="7221" w:type="dxa"/>
          </w:tcPr>
          <w:p w14:paraId="6202363B" w14:textId="06D11D6B" w:rsidR="00F81D7C" w:rsidRPr="007E0B31" w:rsidRDefault="00F81D7C" w:rsidP="00F81D7C">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F81D7C" w:rsidRPr="007E0B31" w14:paraId="44891D1E" w14:textId="77777777" w:rsidTr="00CF5EC1">
        <w:trPr>
          <w:cantSplit/>
        </w:trPr>
        <w:tc>
          <w:tcPr>
            <w:tcW w:w="2297" w:type="dxa"/>
          </w:tcPr>
          <w:p w14:paraId="2C8F33FD" w14:textId="6717B83A" w:rsidR="00F81D7C" w:rsidRPr="007E0B31" w:rsidRDefault="00F81D7C" w:rsidP="00F81D7C">
            <w:pPr>
              <w:pStyle w:val="Arial11Bold"/>
              <w:rPr>
                <w:rFonts w:cs="Arial"/>
              </w:rPr>
            </w:pPr>
            <w:r>
              <w:t>Synchronous Electricity Storage Module</w:t>
            </w:r>
          </w:p>
        </w:tc>
        <w:tc>
          <w:tcPr>
            <w:tcW w:w="7221" w:type="dxa"/>
          </w:tcPr>
          <w:p w14:paraId="0CCA3613" w14:textId="3A085331" w:rsidR="00F81D7C" w:rsidRPr="007E0B31" w:rsidRDefault="00F81D7C" w:rsidP="00F81D7C">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F81D7C" w:rsidRPr="007E0B31" w14:paraId="2D43A999" w14:textId="77777777" w:rsidTr="00CF5EC1">
        <w:trPr>
          <w:cantSplit/>
        </w:trPr>
        <w:tc>
          <w:tcPr>
            <w:tcW w:w="2297" w:type="dxa"/>
          </w:tcPr>
          <w:p w14:paraId="4F1100D1" w14:textId="1B9A5EDA" w:rsidR="00F81D7C" w:rsidRPr="007E0B31" w:rsidRDefault="00F81D7C" w:rsidP="00F81D7C">
            <w:pPr>
              <w:pStyle w:val="Arial11Bold"/>
              <w:rPr>
                <w:rFonts w:cs="Arial"/>
              </w:rPr>
            </w:pPr>
            <w:r>
              <w:t>Synchronous Electricity Storage Unit</w:t>
            </w:r>
          </w:p>
        </w:tc>
        <w:tc>
          <w:tcPr>
            <w:tcW w:w="7221" w:type="dxa"/>
          </w:tcPr>
          <w:p w14:paraId="5A5941F1" w14:textId="7A431EFA" w:rsidR="00F81D7C" w:rsidRPr="007E0B31" w:rsidRDefault="00F81D7C" w:rsidP="00F81D7C">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F81D7C" w:rsidRPr="007E0B31" w14:paraId="7B664425" w14:textId="77777777" w:rsidTr="00CF5EC1">
        <w:trPr>
          <w:cantSplit/>
        </w:trPr>
        <w:tc>
          <w:tcPr>
            <w:tcW w:w="2297" w:type="dxa"/>
          </w:tcPr>
          <w:p w14:paraId="29B76C12" w14:textId="61773681" w:rsidR="00F81D7C" w:rsidRPr="007E0B31" w:rsidRDefault="00F81D7C" w:rsidP="00F81D7C">
            <w:pPr>
              <w:pStyle w:val="Arial11Bold"/>
              <w:rPr>
                <w:rFonts w:cs="Arial"/>
              </w:rPr>
            </w:pPr>
            <w:r>
              <w:t>Synchronous Flywheel</w:t>
            </w:r>
          </w:p>
        </w:tc>
        <w:tc>
          <w:tcPr>
            <w:tcW w:w="7221" w:type="dxa"/>
          </w:tcPr>
          <w:p w14:paraId="7CB9B51E" w14:textId="65FF6627" w:rsidR="00F81D7C" w:rsidRPr="007E0B31" w:rsidRDefault="00F81D7C" w:rsidP="00F81D7C">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F81D7C" w:rsidRPr="007E0B31" w14:paraId="019A8B7A" w14:textId="77777777" w:rsidTr="00CF5EC1">
        <w:trPr>
          <w:cantSplit/>
        </w:trPr>
        <w:tc>
          <w:tcPr>
            <w:tcW w:w="2297" w:type="dxa"/>
          </w:tcPr>
          <w:p w14:paraId="7EC64686" w14:textId="77777777" w:rsidR="00F81D7C" w:rsidRPr="007E0B31" w:rsidRDefault="00F81D7C" w:rsidP="00F81D7C">
            <w:pPr>
              <w:pStyle w:val="Arial11Bold"/>
              <w:rPr>
                <w:rFonts w:cs="Arial"/>
              </w:rPr>
            </w:pPr>
            <w:r w:rsidRPr="007E0B31">
              <w:rPr>
                <w:rFonts w:cs="Arial"/>
              </w:rPr>
              <w:t>Synchronous Generating Unit</w:t>
            </w:r>
          </w:p>
        </w:tc>
        <w:tc>
          <w:tcPr>
            <w:tcW w:w="7221" w:type="dxa"/>
          </w:tcPr>
          <w:p w14:paraId="178C6F67"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F81D7C" w:rsidRPr="007E0B31" w14:paraId="27E5B6F9" w14:textId="77777777" w:rsidTr="00CF5EC1">
        <w:trPr>
          <w:cantSplit/>
        </w:trPr>
        <w:tc>
          <w:tcPr>
            <w:tcW w:w="2297" w:type="dxa"/>
          </w:tcPr>
          <w:p w14:paraId="20E57E9F" w14:textId="77777777" w:rsidR="00F81D7C" w:rsidRPr="007E0B31" w:rsidRDefault="00F81D7C" w:rsidP="00F81D7C">
            <w:pPr>
              <w:pStyle w:val="Arial11Bold"/>
              <w:rPr>
                <w:rFonts w:cs="Arial"/>
              </w:rPr>
            </w:pPr>
            <w:r w:rsidRPr="007E0B31">
              <w:rPr>
                <w:rFonts w:cs="Arial"/>
              </w:rPr>
              <w:t>Synchronous Generating Unit Performance Chart</w:t>
            </w:r>
          </w:p>
        </w:tc>
        <w:tc>
          <w:tcPr>
            <w:tcW w:w="7221" w:type="dxa"/>
          </w:tcPr>
          <w:p w14:paraId="1F374F30" w14:textId="4EB5627D" w:rsidR="00F81D7C" w:rsidRPr="007E0B31" w:rsidRDefault="00F81D7C" w:rsidP="00F81D7C">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F81D7C" w:rsidRPr="007E0B31" w14:paraId="4145DF38" w14:textId="77777777" w:rsidTr="00CF5EC1">
        <w:trPr>
          <w:cantSplit/>
        </w:trPr>
        <w:tc>
          <w:tcPr>
            <w:tcW w:w="2297" w:type="dxa"/>
          </w:tcPr>
          <w:p w14:paraId="32A93813"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Power-Generating Module</w:t>
            </w:r>
          </w:p>
        </w:tc>
        <w:tc>
          <w:tcPr>
            <w:tcW w:w="7221" w:type="dxa"/>
          </w:tcPr>
          <w:p w14:paraId="20D90948" w14:textId="6579D802" w:rsidR="00F81D7C" w:rsidRPr="007E0B31" w:rsidRDefault="00F81D7C" w:rsidP="00F81D7C">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F81D7C" w:rsidRPr="007E0B31" w14:paraId="4A56AE2F" w14:textId="77777777" w:rsidTr="00CF5EC1">
        <w:trPr>
          <w:cantSplit/>
        </w:trPr>
        <w:tc>
          <w:tcPr>
            <w:tcW w:w="2297" w:type="dxa"/>
          </w:tcPr>
          <w:p w14:paraId="30913130"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Module Matrix</w:t>
            </w:r>
          </w:p>
        </w:tc>
        <w:tc>
          <w:tcPr>
            <w:tcW w:w="7221" w:type="dxa"/>
          </w:tcPr>
          <w:p w14:paraId="4D18C55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F81D7C" w:rsidRPr="007E0B31" w14:paraId="580C9961" w14:textId="77777777" w:rsidTr="00CF5EC1">
        <w:trPr>
          <w:cantSplit/>
        </w:trPr>
        <w:tc>
          <w:tcPr>
            <w:tcW w:w="2297" w:type="dxa"/>
          </w:tcPr>
          <w:p w14:paraId="7A652147"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7221" w:type="dxa"/>
          </w:tcPr>
          <w:p w14:paraId="14BAA9B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F81D7C" w:rsidRPr="007E0B31" w14:paraId="2F063EF7" w14:textId="77777777" w:rsidTr="00CF5EC1">
        <w:trPr>
          <w:cantSplit/>
        </w:trPr>
        <w:tc>
          <w:tcPr>
            <w:tcW w:w="2297" w:type="dxa"/>
          </w:tcPr>
          <w:p w14:paraId="7665134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Synchronous Power Generating Unit</w:t>
            </w:r>
          </w:p>
        </w:tc>
        <w:tc>
          <w:tcPr>
            <w:tcW w:w="7221" w:type="dxa"/>
          </w:tcPr>
          <w:p w14:paraId="1EA159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F81D7C" w:rsidRPr="007E0B31" w14:paraId="7CE97EC2" w14:textId="77777777" w:rsidTr="00CF5EC1">
        <w:trPr>
          <w:cantSplit/>
        </w:trPr>
        <w:tc>
          <w:tcPr>
            <w:tcW w:w="2297" w:type="dxa"/>
          </w:tcPr>
          <w:p w14:paraId="1DAA4D78" w14:textId="77777777" w:rsidR="00F81D7C" w:rsidRPr="007E0B31" w:rsidRDefault="00F81D7C" w:rsidP="00F81D7C">
            <w:pPr>
              <w:pStyle w:val="Arial11Bold"/>
              <w:rPr>
                <w:rFonts w:cs="Arial"/>
              </w:rPr>
            </w:pPr>
            <w:r w:rsidRPr="007E0B31">
              <w:rPr>
                <w:rFonts w:cs="Arial"/>
              </w:rPr>
              <w:t>Synchronous Speed</w:t>
            </w:r>
          </w:p>
        </w:tc>
        <w:tc>
          <w:tcPr>
            <w:tcW w:w="7221" w:type="dxa"/>
          </w:tcPr>
          <w:p w14:paraId="296AAFDD" w14:textId="77777777" w:rsidR="00F81D7C" w:rsidRPr="007E0B31" w:rsidRDefault="00F81D7C" w:rsidP="00F81D7C">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F81D7C" w:rsidRPr="007E0B31" w14:paraId="46A121A4" w14:textId="77777777" w:rsidTr="00CF5EC1">
        <w:trPr>
          <w:cantSplit/>
        </w:trPr>
        <w:tc>
          <w:tcPr>
            <w:tcW w:w="2297" w:type="dxa"/>
          </w:tcPr>
          <w:p w14:paraId="24B0D1A3" w14:textId="77777777" w:rsidR="00F81D7C" w:rsidRPr="007E0B31" w:rsidRDefault="00F81D7C" w:rsidP="00F81D7C">
            <w:pPr>
              <w:pStyle w:val="Arial11Bold"/>
              <w:rPr>
                <w:rFonts w:cs="Arial"/>
              </w:rPr>
            </w:pPr>
            <w:r w:rsidRPr="007E0B31">
              <w:rPr>
                <w:rFonts w:cs="Arial"/>
              </w:rPr>
              <w:lastRenderedPageBreak/>
              <w:t>System</w:t>
            </w:r>
          </w:p>
        </w:tc>
        <w:tc>
          <w:tcPr>
            <w:tcW w:w="7221" w:type="dxa"/>
          </w:tcPr>
          <w:p w14:paraId="2E67291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F81D7C" w:rsidRPr="007E0B31" w14:paraId="198C9C42" w14:textId="77777777" w:rsidTr="00CF5EC1">
        <w:trPr>
          <w:cantSplit/>
        </w:trPr>
        <w:tc>
          <w:tcPr>
            <w:tcW w:w="2297" w:type="dxa"/>
          </w:tcPr>
          <w:p w14:paraId="2E945DD5" w14:textId="77777777" w:rsidR="00F81D7C" w:rsidRPr="007E0B31" w:rsidRDefault="00F81D7C" w:rsidP="00F81D7C">
            <w:pPr>
              <w:pStyle w:val="Arial11Bold"/>
              <w:rPr>
                <w:rFonts w:cs="Arial"/>
              </w:rPr>
            </w:pPr>
            <w:r w:rsidRPr="007E0B31">
              <w:rPr>
                <w:rFonts w:cs="Arial"/>
              </w:rPr>
              <w:t>System Ancillary Services</w:t>
            </w:r>
          </w:p>
        </w:tc>
        <w:tc>
          <w:tcPr>
            <w:tcW w:w="7221" w:type="dxa"/>
          </w:tcPr>
          <w:p w14:paraId="0CE07246" w14:textId="77777777" w:rsidR="00F81D7C" w:rsidRPr="007E0B31" w:rsidRDefault="00F81D7C" w:rsidP="00F81D7C">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F81D7C" w:rsidRPr="007E0B31" w14:paraId="778725C7" w14:textId="77777777" w:rsidTr="00CF5EC1">
        <w:trPr>
          <w:cantSplit/>
        </w:trPr>
        <w:tc>
          <w:tcPr>
            <w:tcW w:w="2297" w:type="dxa"/>
          </w:tcPr>
          <w:p w14:paraId="425345A0" w14:textId="77777777" w:rsidR="00F81D7C" w:rsidRPr="007E0B31" w:rsidRDefault="00F81D7C" w:rsidP="00F81D7C">
            <w:pPr>
              <w:pStyle w:val="Arial11Bold"/>
              <w:rPr>
                <w:rFonts w:cs="Arial"/>
              </w:rPr>
            </w:pPr>
            <w:r w:rsidRPr="007E0B31">
              <w:rPr>
                <w:rFonts w:cs="Arial"/>
              </w:rPr>
              <w:t>System Constraint</w:t>
            </w:r>
          </w:p>
        </w:tc>
        <w:tc>
          <w:tcPr>
            <w:tcW w:w="7221" w:type="dxa"/>
          </w:tcPr>
          <w:p w14:paraId="0FA2E711" w14:textId="77777777" w:rsidR="00F81D7C" w:rsidRPr="007E0B31" w:rsidRDefault="00F81D7C" w:rsidP="00F81D7C">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F81D7C" w:rsidRPr="007E0B31" w14:paraId="6A6B0B8D" w14:textId="77777777" w:rsidTr="00CF5EC1">
        <w:trPr>
          <w:cantSplit/>
        </w:trPr>
        <w:tc>
          <w:tcPr>
            <w:tcW w:w="2297" w:type="dxa"/>
          </w:tcPr>
          <w:p w14:paraId="16C142C0" w14:textId="77777777" w:rsidR="00F81D7C" w:rsidRPr="007E0B31" w:rsidRDefault="00F81D7C" w:rsidP="00F81D7C">
            <w:pPr>
              <w:pStyle w:val="Arial11Bold"/>
              <w:rPr>
                <w:rFonts w:cs="Arial"/>
              </w:rPr>
            </w:pPr>
            <w:r w:rsidRPr="007E0B31">
              <w:rPr>
                <w:rFonts w:cs="Arial"/>
              </w:rPr>
              <w:t>System Constrained Capacity</w:t>
            </w:r>
          </w:p>
        </w:tc>
        <w:tc>
          <w:tcPr>
            <w:tcW w:w="7221" w:type="dxa"/>
          </w:tcPr>
          <w:p w14:paraId="0F2A722E"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F81D7C" w:rsidRPr="007E0B31" w14:paraId="2DCCEFE3" w14:textId="77777777" w:rsidTr="00CF5EC1">
        <w:trPr>
          <w:cantSplit/>
        </w:trPr>
        <w:tc>
          <w:tcPr>
            <w:tcW w:w="2297" w:type="dxa"/>
          </w:tcPr>
          <w:p w14:paraId="27A70CF2" w14:textId="77777777" w:rsidR="00F81D7C" w:rsidRPr="007E0B31" w:rsidRDefault="00F81D7C" w:rsidP="00F81D7C">
            <w:pPr>
              <w:pStyle w:val="Arial11Bold"/>
              <w:rPr>
                <w:rFonts w:cs="Arial"/>
              </w:rPr>
            </w:pPr>
            <w:r w:rsidRPr="007E0B31">
              <w:rPr>
                <w:rFonts w:cs="Arial"/>
              </w:rPr>
              <w:t>System Constraint Group</w:t>
            </w:r>
          </w:p>
        </w:tc>
        <w:tc>
          <w:tcPr>
            <w:tcW w:w="7221" w:type="dxa"/>
          </w:tcPr>
          <w:p w14:paraId="4EA868E5" w14:textId="77777777" w:rsidR="00F81D7C" w:rsidRPr="007E0B31" w:rsidRDefault="00F81D7C" w:rsidP="00F81D7C">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F81D7C" w:rsidRPr="007E0B31" w14:paraId="6A7E13AA" w14:textId="77777777" w:rsidTr="00CF5EC1">
        <w:trPr>
          <w:cantSplit/>
        </w:trPr>
        <w:tc>
          <w:tcPr>
            <w:tcW w:w="2297" w:type="dxa"/>
          </w:tcPr>
          <w:p w14:paraId="58BAEEED" w14:textId="182D3352" w:rsidR="00F81D7C" w:rsidRPr="007E0B31" w:rsidRDefault="00F81D7C" w:rsidP="00F81D7C">
            <w:pPr>
              <w:pStyle w:val="Arial11Bold"/>
              <w:rPr>
                <w:rFonts w:cs="Arial"/>
              </w:rPr>
            </w:pPr>
            <w:r w:rsidRPr="00636020">
              <w:rPr>
                <w:bCs/>
              </w:rPr>
              <w:t>System Defence Plan</w:t>
            </w:r>
          </w:p>
        </w:tc>
        <w:tc>
          <w:tcPr>
            <w:tcW w:w="7221" w:type="dxa"/>
          </w:tcPr>
          <w:p w14:paraId="166CE446" w14:textId="74BDBFD6" w:rsidR="00F81D7C" w:rsidRPr="007E0B31"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xml:space="preserve">, outlining how the requirements of the “defence plan”, as provided for by </w:t>
            </w:r>
            <w:r w:rsidR="0280385D" w:rsidRPr="38E6A229">
              <w:rPr>
                <w:b/>
                <w:bCs/>
              </w:rPr>
              <w:t>Assimilated</w:t>
            </w:r>
            <w:r w:rsidRPr="38E6A229">
              <w:rPr>
                <w:b/>
                <w:bCs/>
              </w:rPr>
              <w:t xml:space="preserve"> Law</w:t>
            </w:r>
            <w:r>
              <w:t xml:space="preserve"> (Commission Regulation (EU) 2017/2196), has been implemented within the </w:t>
            </w:r>
            <w:r w:rsidRPr="38E6A229">
              <w:rPr>
                <w:b/>
                <w:bCs/>
              </w:rPr>
              <w:t>GB Synchronous Area</w:t>
            </w:r>
            <w:r>
              <w:t>.</w:t>
            </w:r>
          </w:p>
        </w:tc>
      </w:tr>
      <w:tr w:rsidR="00F81D7C" w:rsidRPr="007E0B31" w14:paraId="4B0C4096" w14:textId="77777777" w:rsidTr="00CF5EC1">
        <w:trPr>
          <w:cantSplit/>
        </w:trPr>
        <w:tc>
          <w:tcPr>
            <w:tcW w:w="2297" w:type="dxa"/>
          </w:tcPr>
          <w:p w14:paraId="2A1B9103" w14:textId="77777777" w:rsidR="00F81D7C" w:rsidRPr="007E0B31" w:rsidRDefault="00F81D7C" w:rsidP="00F81D7C">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7221" w:type="dxa"/>
          </w:tcPr>
          <w:p w14:paraId="7E96E6BE" w14:textId="77777777" w:rsidR="00F81D7C" w:rsidRPr="007E0B31" w:rsidRDefault="00F81D7C" w:rsidP="00F81D7C">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F81D7C" w:rsidRPr="007E0B31" w:rsidRDefault="00F81D7C" w:rsidP="00F81D7C">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F81D7C" w:rsidRPr="007E0B31" w:rsidRDefault="00F81D7C" w:rsidP="00F81D7C">
            <w:pPr>
              <w:pStyle w:val="TableArial11"/>
              <w:rPr>
                <w:rFonts w:cs="Arial"/>
              </w:rPr>
            </w:pPr>
            <w:r w:rsidRPr="007E0B31">
              <w:rPr>
                <w:rFonts w:cs="Arial"/>
              </w:rPr>
              <w:t>Where:</w:t>
            </w:r>
          </w:p>
          <w:p w14:paraId="1D419929" w14:textId="77777777" w:rsidR="00F81D7C" w:rsidRPr="007E0B31" w:rsidRDefault="00F81D7C" w:rsidP="00F81D7C">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F81D7C" w:rsidRPr="007E0B31" w:rsidRDefault="00F81D7C" w:rsidP="00F81D7C">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F81D7C" w:rsidRPr="007E0B31" w14:paraId="4B14F526" w14:textId="77777777" w:rsidTr="00CF5EC1">
        <w:trPr>
          <w:cantSplit/>
          <w:trHeight w:val="552"/>
        </w:trPr>
        <w:tc>
          <w:tcPr>
            <w:tcW w:w="2297" w:type="dxa"/>
          </w:tcPr>
          <w:p w14:paraId="3549E3D2" w14:textId="77777777" w:rsidR="00F81D7C" w:rsidRPr="001231D8" w:rsidRDefault="00F81D7C" w:rsidP="00F81D7C">
            <w:pPr>
              <w:rPr>
                <w:b/>
                <w:bCs/>
              </w:rPr>
            </w:pPr>
            <w:r w:rsidRPr="001231D8">
              <w:rPr>
                <w:b/>
                <w:bCs/>
              </w:rPr>
              <w:t>System Incidents Report</w:t>
            </w:r>
          </w:p>
        </w:tc>
        <w:tc>
          <w:tcPr>
            <w:tcW w:w="7221" w:type="dxa"/>
          </w:tcPr>
          <w:p w14:paraId="6EB5AF5A" w14:textId="77777777" w:rsidR="00F81D7C" w:rsidRPr="001231D8" w:rsidRDefault="00F81D7C" w:rsidP="00F81D7C">
            <w:r w:rsidRPr="001231D8">
              <w:t xml:space="preserve">A report submitted to the GCRP </w:t>
            </w:r>
            <w:proofErr w:type="gramStart"/>
            <w:r w:rsidRPr="001231D8">
              <w:t>on a monthly basis</w:t>
            </w:r>
            <w:proofErr w:type="gramEnd"/>
            <w:r w:rsidRPr="001231D8">
              <w:t xml:space="preserve">, containing, but not limited to, a list of </w:t>
            </w:r>
            <w:r w:rsidRPr="001231D8">
              <w:rPr>
                <w:b/>
                <w:bCs/>
              </w:rPr>
              <w:t>Significant Events</w:t>
            </w:r>
            <w:r w:rsidRPr="001231D8">
              <w:t>, as detailed in OC3.4.1.</w:t>
            </w:r>
          </w:p>
        </w:tc>
      </w:tr>
      <w:tr w:rsidR="00F81D7C" w:rsidRPr="007E0B31" w14:paraId="64E976F1" w14:textId="77777777" w:rsidTr="00CF5EC1">
        <w:trPr>
          <w:cantSplit/>
        </w:trPr>
        <w:tc>
          <w:tcPr>
            <w:tcW w:w="2297" w:type="dxa"/>
          </w:tcPr>
          <w:p w14:paraId="3016A7F7" w14:textId="77777777" w:rsidR="00F81D7C" w:rsidRPr="007E0B31" w:rsidRDefault="00F81D7C" w:rsidP="00F81D7C">
            <w:pPr>
              <w:pStyle w:val="Arial11Bold"/>
              <w:rPr>
                <w:rFonts w:cs="Arial"/>
              </w:rPr>
            </w:pPr>
            <w:r w:rsidRPr="007E0B31">
              <w:rPr>
                <w:rFonts w:cs="Arial"/>
              </w:rPr>
              <w:t>System Margin</w:t>
            </w:r>
          </w:p>
        </w:tc>
        <w:tc>
          <w:tcPr>
            <w:tcW w:w="7221" w:type="dxa"/>
          </w:tcPr>
          <w:p w14:paraId="703670AA" w14:textId="77777777" w:rsidR="00F81D7C" w:rsidRPr="007E0B31" w:rsidRDefault="00F81D7C" w:rsidP="00F81D7C">
            <w:pPr>
              <w:pStyle w:val="TableArial11"/>
              <w:rPr>
                <w:rFonts w:cs="Arial"/>
              </w:rPr>
            </w:pPr>
            <w:r w:rsidRPr="007E0B31">
              <w:rPr>
                <w:rFonts w:cs="Arial"/>
              </w:rPr>
              <w:t xml:space="preserve">The margin in any period between </w:t>
            </w:r>
          </w:p>
          <w:p w14:paraId="738D23F7"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F81D7C" w:rsidRPr="007E0B31" w:rsidRDefault="00F81D7C" w:rsidP="00F81D7C">
            <w:pPr>
              <w:pStyle w:val="TableArial11"/>
              <w:rPr>
                <w:rFonts w:cs="Arial"/>
                <w:b/>
              </w:rPr>
            </w:pPr>
            <w:r w:rsidRPr="007E0B31">
              <w:rPr>
                <w:rFonts w:cs="Arial"/>
              </w:rPr>
              <w:t>for that period.</w:t>
            </w:r>
          </w:p>
        </w:tc>
      </w:tr>
      <w:tr w:rsidR="00F81D7C" w:rsidRPr="007E0B31" w14:paraId="3099E31F" w14:textId="77777777" w:rsidTr="00CF5EC1">
        <w:trPr>
          <w:cantSplit/>
        </w:trPr>
        <w:tc>
          <w:tcPr>
            <w:tcW w:w="2297" w:type="dxa"/>
          </w:tcPr>
          <w:p w14:paraId="6B84F741" w14:textId="77777777" w:rsidR="00F81D7C" w:rsidRPr="007E0B31" w:rsidRDefault="00F81D7C" w:rsidP="00F81D7C">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7221" w:type="dxa"/>
          </w:tcPr>
          <w:p w14:paraId="670E748B" w14:textId="77777777"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F81D7C" w:rsidRPr="007E0B31" w14:paraId="3D29B4B3" w14:textId="77777777" w:rsidTr="00CF5EC1">
        <w:trPr>
          <w:cantSplit/>
        </w:trPr>
        <w:tc>
          <w:tcPr>
            <w:tcW w:w="2297" w:type="dxa"/>
          </w:tcPr>
          <w:p w14:paraId="1AAAE1F3" w14:textId="77777777" w:rsidR="00F81D7C" w:rsidRPr="007E0B31" w:rsidRDefault="00F81D7C" w:rsidP="00F81D7C">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7221" w:type="dxa"/>
          </w:tcPr>
          <w:p w14:paraId="28AAD7E8" w14:textId="55A235B6" w:rsidR="00F81D7C" w:rsidRPr="007E0B31" w:rsidRDefault="7D9A43F1" w:rsidP="00F81D7C">
            <w:pPr>
              <w:pStyle w:val="TableArial11"/>
              <w:rPr>
                <w:rFonts w:cs="Arial"/>
              </w:rPr>
            </w:pPr>
            <w:r w:rsidRPr="329F1AB0">
              <w:rPr>
                <w:rFonts w:cs="Arial"/>
              </w:rPr>
              <w:t xml:space="preserve">Has the meaning set out in </w:t>
            </w:r>
            <w:r w:rsidR="7FBCF4BC" w:rsidRPr="00003E68">
              <w:rPr>
                <w:rFonts w:cs="Arial"/>
              </w:rPr>
              <w:t>the</w:t>
            </w:r>
            <w:r w:rsidRPr="329F1AB0">
              <w:rPr>
                <w:rFonts w:cs="Arial"/>
                <w:b/>
                <w:bCs/>
              </w:rPr>
              <w:t xml:space="preserve"> </w:t>
            </w:r>
            <w:r w:rsidR="78231C80" w:rsidRPr="329F1AB0">
              <w:rPr>
                <w:rFonts w:cs="Arial"/>
                <w:b/>
                <w:bCs/>
              </w:rPr>
              <w:t>ESO</w:t>
            </w:r>
            <w:r w:rsidRPr="329F1AB0">
              <w:rPr>
                <w:rFonts w:cs="Arial"/>
              </w:rPr>
              <w:t xml:space="preserve"> </w:t>
            </w:r>
            <w:r w:rsidRPr="329F1AB0">
              <w:rPr>
                <w:rFonts w:cs="Arial"/>
                <w:b/>
                <w:bCs/>
              </w:rPr>
              <w:t>Licence</w:t>
            </w:r>
            <w:r w:rsidR="40E34A66" w:rsidRPr="329F1AB0">
              <w:rPr>
                <w:rFonts w:cs="Arial"/>
                <w:b/>
                <w:bCs/>
              </w:rPr>
              <w:t>.</w:t>
            </w:r>
          </w:p>
        </w:tc>
      </w:tr>
      <w:tr w:rsidR="00F81D7C" w:rsidRPr="007E0B31" w14:paraId="2E61AADE" w14:textId="77777777" w:rsidTr="00CF5EC1">
        <w:trPr>
          <w:cantSplit/>
        </w:trPr>
        <w:tc>
          <w:tcPr>
            <w:tcW w:w="2297" w:type="dxa"/>
          </w:tcPr>
          <w:p w14:paraId="7FAE100E" w14:textId="5C92C90A" w:rsidR="00F81D7C" w:rsidRPr="00636020" w:rsidRDefault="00F81D7C" w:rsidP="00F81D7C">
            <w:pPr>
              <w:pStyle w:val="Arial11Bold"/>
              <w:rPr>
                <w:bCs/>
              </w:rPr>
            </w:pPr>
            <w:r>
              <w:rPr>
                <w:rFonts w:cs="Arial"/>
              </w:rPr>
              <w:t>System Restoration</w:t>
            </w:r>
          </w:p>
        </w:tc>
        <w:tc>
          <w:tcPr>
            <w:tcW w:w="7221" w:type="dxa"/>
          </w:tcPr>
          <w:p w14:paraId="53AAEE62" w14:textId="15529814" w:rsidR="00F81D7C" w:rsidRPr="00E00BC7" w:rsidRDefault="00F81D7C" w:rsidP="00F81D7C">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F81D7C" w:rsidRPr="007E0B31" w14:paraId="2CF3A043" w14:textId="77777777" w:rsidTr="00CF5EC1">
        <w:trPr>
          <w:cantSplit/>
        </w:trPr>
        <w:tc>
          <w:tcPr>
            <w:tcW w:w="2297" w:type="dxa"/>
          </w:tcPr>
          <w:p w14:paraId="0120BCB8" w14:textId="3A83B8E2" w:rsidR="00F81D7C" w:rsidRDefault="00F81D7C" w:rsidP="00F81D7C">
            <w:pPr>
              <w:pStyle w:val="Arial11Bold"/>
              <w:rPr>
                <w:rFonts w:cs="Arial"/>
              </w:rPr>
            </w:pPr>
            <w:r>
              <w:rPr>
                <w:rFonts w:cs="Arial"/>
              </w:rPr>
              <w:t>System Restoration Region</w:t>
            </w:r>
          </w:p>
        </w:tc>
        <w:tc>
          <w:tcPr>
            <w:tcW w:w="7221" w:type="dxa"/>
          </w:tcPr>
          <w:p w14:paraId="5FF483DB" w14:textId="1B238D87" w:rsidR="00F81D7C" w:rsidRPr="007E0B31" w:rsidRDefault="00F81D7C" w:rsidP="00F81D7C">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F81D7C" w:rsidRPr="007E0B31" w14:paraId="3847C81E" w14:textId="77777777" w:rsidTr="00CF5EC1">
        <w:trPr>
          <w:cantSplit/>
        </w:trPr>
        <w:tc>
          <w:tcPr>
            <w:tcW w:w="2297" w:type="dxa"/>
          </w:tcPr>
          <w:p w14:paraId="7FC4DAB5" w14:textId="7005E6F4" w:rsidR="00F81D7C" w:rsidRPr="007E0B31" w:rsidRDefault="00F81D7C" w:rsidP="00F81D7C">
            <w:pPr>
              <w:pStyle w:val="Arial11Bold"/>
              <w:rPr>
                <w:rFonts w:cs="Arial"/>
              </w:rPr>
            </w:pPr>
            <w:r w:rsidRPr="00636020">
              <w:rPr>
                <w:bCs/>
              </w:rPr>
              <w:lastRenderedPageBreak/>
              <w:t>System Restoration Plan</w:t>
            </w:r>
          </w:p>
        </w:tc>
        <w:tc>
          <w:tcPr>
            <w:tcW w:w="7221" w:type="dxa"/>
          </w:tcPr>
          <w:p w14:paraId="3E074751" w14:textId="4AF36860" w:rsidR="00F81D7C" w:rsidRPr="007E0B31"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xml:space="preserve">, outlining how the requirements of the “restoration plan”, as defined in </w:t>
            </w:r>
            <w:r w:rsidR="2AFDC55D" w:rsidRPr="38E6A229">
              <w:rPr>
                <w:b/>
                <w:bCs/>
              </w:rPr>
              <w:t>Assimilated</w:t>
            </w:r>
            <w:r w:rsidRPr="38E6A229">
              <w:rPr>
                <w:b/>
                <w:bCs/>
              </w:rPr>
              <w:t xml:space="preserve">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F81D7C" w:rsidRPr="007E0B31" w14:paraId="6694953E" w14:textId="77777777" w:rsidTr="00CF5EC1">
        <w:trPr>
          <w:cantSplit/>
        </w:trPr>
        <w:tc>
          <w:tcPr>
            <w:tcW w:w="2297" w:type="dxa"/>
          </w:tcPr>
          <w:p w14:paraId="04061391" w14:textId="77777777" w:rsidR="00F81D7C" w:rsidRPr="007E0B31" w:rsidRDefault="00F81D7C" w:rsidP="00F81D7C">
            <w:pPr>
              <w:pStyle w:val="Arial11Bold"/>
              <w:rPr>
                <w:rFonts w:cs="Arial"/>
              </w:rPr>
            </w:pPr>
            <w:r w:rsidRPr="007E0B31">
              <w:rPr>
                <w:rFonts w:cs="Arial"/>
              </w:rPr>
              <w:t>System Telephony</w:t>
            </w:r>
          </w:p>
        </w:tc>
        <w:tc>
          <w:tcPr>
            <w:tcW w:w="7221" w:type="dxa"/>
          </w:tcPr>
          <w:p w14:paraId="782961A9" w14:textId="0DAB7FEF" w:rsidR="00F81D7C" w:rsidRPr="007E0B31" w:rsidRDefault="00F81D7C" w:rsidP="00F81D7C">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F81D7C" w:rsidRPr="007E0B31" w14:paraId="7CE86D0C" w14:textId="77777777" w:rsidTr="00CF5EC1">
        <w:trPr>
          <w:cantSplit/>
        </w:trPr>
        <w:tc>
          <w:tcPr>
            <w:tcW w:w="2297" w:type="dxa"/>
          </w:tcPr>
          <w:p w14:paraId="6D2E474F" w14:textId="77777777" w:rsidR="00F81D7C" w:rsidRPr="007E0B31" w:rsidRDefault="00F81D7C" w:rsidP="00F81D7C">
            <w:pPr>
              <w:pStyle w:val="Arial11Bold"/>
              <w:rPr>
                <w:rFonts w:cs="Arial"/>
              </w:rPr>
            </w:pPr>
            <w:r w:rsidRPr="007E0B31">
              <w:rPr>
                <w:rFonts w:cs="Arial"/>
              </w:rPr>
              <w:t>System Tests</w:t>
            </w:r>
          </w:p>
        </w:tc>
        <w:tc>
          <w:tcPr>
            <w:tcW w:w="7221" w:type="dxa"/>
          </w:tcPr>
          <w:p w14:paraId="23728F19" w14:textId="77777777" w:rsidR="00F81D7C" w:rsidRPr="007E0B31" w:rsidRDefault="00F81D7C" w:rsidP="00F81D7C">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F81D7C" w:rsidRPr="007E0B31" w14:paraId="08C1037D" w14:textId="77777777" w:rsidTr="00CF5EC1">
        <w:trPr>
          <w:cantSplit/>
        </w:trPr>
        <w:tc>
          <w:tcPr>
            <w:tcW w:w="2297" w:type="dxa"/>
          </w:tcPr>
          <w:p w14:paraId="7BAC63AF" w14:textId="77777777" w:rsidR="00F81D7C" w:rsidRPr="007E0B31" w:rsidRDefault="00F81D7C" w:rsidP="00F81D7C">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7221" w:type="dxa"/>
          </w:tcPr>
          <w:p w14:paraId="1F793A5F" w14:textId="77777777" w:rsidR="00F81D7C" w:rsidRPr="007E0B31" w:rsidRDefault="00F81D7C" w:rsidP="00F81D7C">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F81D7C" w:rsidRPr="007E0B31" w14:paraId="0CFD31AD" w14:textId="77777777" w:rsidTr="00CF5EC1">
        <w:trPr>
          <w:cantSplit/>
        </w:trPr>
        <w:tc>
          <w:tcPr>
            <w:tcW w:w="2297" w:type="dxa"/>
          </w:tcPr>
          <w:p w14:paraId="6FAF95FE" w14:textId="77777777" w:rsidR="00F81D7C" w:rsidRPr="007E0B31" w:rsidRDefault="00F81D7C" w:rsidP="00F81D7C">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7221" w:type="dxa"/>
          </w:tcPr>
          <w:p w14:paraId="3E1A2B55" w14:textId="61971953" w:rsidR="00F81D7C" w:rsidRPr="007E0B31" w:rsidRDefault="00F81D7C" w:rsidP="00F81D7C">
            <w:pPr>
              <w:pStyle w:val="TableArial11"/>
              <w:rPr>
                <w:rFonts w:cs="Arial"/>
              </w:rPr>
            </w:pPr>
            <w:bookmarkStart w:id="56"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56"/>
            <w:r w:rsidRPr="007E0B31">
              <w:rPr>
                <w:rFonts w:cs="Arial"/>
              </w:rPr>
              <w:t>.</w:t>
            </w:r>
          </w:p>
        </w:tc>
      </w:tr>
      <w:tr w:rsidR="00F81D7C" w:rsidRPr="007E0B31" w14:paraId="1DA61D3F" w14:textId="77777777" w:rsidTr="00CF5EC1">
        <w:trPr>
          <w:cantSplit/>
        </w:trPr>
        <w:tc>
          <w:tcPr>
            <w:tcW w:w="2297" w:type="dxa"/>
          </w:tcPr>
          <w:p w14:paraId="68676C7F" w14:textId="77777777" w:rsidR="00F81D7C" w:rsidRPr="007E0B31" w:rsidRDefault="00F81D7C" w:rsidP="00F81D7C">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7221" w:type="dxa"/>
          </w:tcPr>
          <w:p w14:paraId="62BA3C3F" w14:textId="7BBA8F9D" w:rsidR="00F81D7C" w:rsidRPr="007E0B31" w:rsidRDefault="00F81D7C" w:rsidP="00F81D7C">
            <w:pPr>
              <w:pStyle w:val="TableArial11"/>
              <w:rPr>
                <w:rFonts w:cs="Arial"/>
              </w:rPr>
            </w:pPr>
            <w:bookmarkStart w:id="57"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57"/>
          </w:p>
        </w:tc>
      </w:tr>
      <w:tr w:rsidR="00F81D7C" w:rsidRPr="007E0B31" w14:paraId="5E31ADD9" w14:textId="77777777" w:rsidTr="00CF5EC1">
        <w:trPr>
          <w:cantSplit/>
        </w:trPr>
        <w:tc>
          <w:tcPr>
            <w:tcW w:w="2297" w:type="dxa"/>
          </w:tcPr>
          <w:p w14:paraId="0CFAE3A8" w14:textId="77777777" w:rsidR="00F81D7C" w:rsidRPr="007E0B31" w:rsidRDefault="00F81D7C" w:rsidP="00F81D7C">
            <w:pPr>
              <w:pStyle w:val="Arial11Bold"/>
              <w:rPr>
                <w:rFonts w:cs="Arial"/>
              </w:rPr>
            </w:pPr>
            <w:r w:rsidRPr="0068623B">
              <w:rPr>
                <w:rFonts w:cs="Arial"/>
              </w:rPr>
              <w:t>Targe</w:t>
            </w:r>
            <w:r w:rsidRPr="00360F5B">
              <w:rPr>
                <w:rFonts w:cs="Arial"/>
              </w:rPr>
              <w:t>t Frequency</w:t>
            </w:r>
          </w:p>
        </w:tc>
        <w:tc>
          <w:tcPr>
            <w:tcW w:w="7221" w:type="dxa"/>
          </w:tcPr>
          <w:p w14:paraId="0FFC5410" w14:textId="4149A4DC" w:rsidR="00F81D7C" w:rsidRPr="007E0B31" w:rsidRDefault="00F81D7C" w:rsidP="00F81D7C">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F81D7C" w:rsidRPr="007E0B31" w14:paraId="33638CB5" w14:textId="77777777" w:rsidTr="00CF5EC1">
        <w:trPr>
          <w:cantSplit/>
        </w:trPr>
        <w:tc>
          <w:tcPr>
            <w:tcW w:w="2297" w:type="dxa"/>
          </w:tcPr>
          <w:p w14:paraId="32E734FA" w14:textId="77777777" w:rsidR="00F81D7C" w:rsidRPr="007E0B31" w:rsidRDefault="00F81D7C" w:rsidP="00F81D7C">
            <w:pPr>
              <w:pStyle w:val="Arial11Bold"/>
              <w:rPr>
                <w:rFonts w:cs="Arial"/>
              </w:rPr>
            </w:pPr>
            <w:r w:rsidRPr="007E0B31">
              <w:rPr>
                <w:rFonts w:cs="Arial"/>
              </w:rPr>
              <w:t>Technical Specification</w:t>
            </w:r>
          </w:p>
        </w:tc>
        <w:tc>
          <w:tcPr>
            <w:tcW w:w="7221" w:type="dxa"/>
          </w:tcPr>
          <w:p w14:paraId="6AE817CF" w14:textId="77777777" w:rsidR="00F81D7C" w:rsidRPr="007E0B31" w:rsidRDefault="00F81D7C" w:rsidP="00F81D7C">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F81D7C" w:rsidRPr="007E0B31" w14:paraId="4A337598" w14:textId="77777777" w:rsidTr="00CF5EC1">
        <w:trPr>
          <w:cantSplit/>
        </w:trPr>
        <w:tc>
          <w:tcPr>
            <w:tcW w:w="2297" w:type="dxa"/>
          </w:tcPr>
          <w:p w14:paraId="39FDCA0F" w14:textId="51FF5C89" w:rsidR="00F81D7C" w:rsidRPr="007E0B31" w:rsidRDefault="00F81D7C" w:rsidP="00F81D7C">
            <w:pPr>
              <w:pStyle w:val="Arial11Bold"/>
              <w:rPr>
                <w:rFonts w:cs="Arial"/>
              </w:rPr>
            </w:pPr>
            <w:r>
              <w:rPr>
                <w:rFonts w:cs="Arial"/>
              </w:rPr>
              <w:t>TERRE</w:t>
            </w:r>
          </w:p>
        </w:tc>
        <w:tc>
          <w:tcPr>
            <w:tcW w:w="7221" w:type="dxa"/>
          </w:tcPr>
          <w:p w14:paraId="583D7EB9" w14:textId="2F95AC51" w:rsidR="00F81D7C" w:rsidRPr="007E0B31" w:rsidRDefault="00F81D7C" w:rsidP="00F81D7C">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F81D7C" w:rsidRPr="007E0B31" w14:paraId="5926AD32" w14:textId="77777777" w:rsidTr="00CF5EC1">
        <w:trPr>
          <w:cantSplit/>
        </w:trPr>
        <w:tc>
          <w:tcPr>
            <w:tcW w:w="2297" w:type="dxa"/>
          </w:tcPr>
          <w:p w14:paraId="567E2BEF" w14:textId="695F4B81" w:rsidR="00F81D7C" w:rsidRDefault="00F81D7C" w:rsidP="00F81D7C">
            <w:pPr>
              <w:pStyle w:val="Arial11Bold"/>
              <w:rPr>
                <w:rFonts w:cs="Arial"/>
              </w:rPr>
            </w:pPr>
            <w:r w:rsidRPr="0081264E">
              <w:rPr>
                <w:rFonts w:cs="Arial"/>
              </w:rPr>
              <w:lastRenderedPageBreak/>
              <w:t>TERRE Activation Period</w:t>
            </w:r>
          </w:p>
        </w:tc>
        <w:tc>
          <w:tcPr>
            <w:tcW w:w="7221" w:type="dxa"/>
          </w:tcPr>
          <w:p w14:paraId="41684B89" w14:textId="1905B62B" w:rsidR="00F81D7C" w:rsidRPr="0081264E" w:rsidRDefault="00F81D7C" w:rsidP="00F81D7C">
            <w:pPr>
              <w:pStyle w:val="TableArial11"/>
              <w:rPr>
                <w:rFonts w:cs="Arial"/>
              </w:rPr>
            </w:pPr>
            <w:proofErr w:type="gramStart"/>
            <w:r w:rsidRPr="0081264E">
              <w:rPr>
                <w:rFonts w:cs="Arial"/>
              </w:rPr>
              <w:t>A period of time</w:t>
            </w:r>
            <w:proofErr w:type="gramEnd"/>
            <w:r w:rsidRPr="0081264E">
              <w:rPr>
                <w:rFonts w:cs="Arial"/>
              </w:rPr>
              <w:t xml:space="preserv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F81D7C" w:rsidRPr="007E0B31" w14:paraId="49B52FEC" w14:textId="77777777" w:rsidTr="00CF5EC1">
        <w:trPr>
          <w:cantSplit/>
        </w:trPr>
        <w:tc>
          <w:tcPr>
            <w:tcW w:w="2297" w:type="dxa"/>
          </w:tcPr>
          <w:p w14:paraId="1FED211F" w14:textId="533B6423" w:rsidR="00F81D7C" w:rsidRPr="0081264E" w:rsidRDefault="00F81D7C" w:rsidP="00F81D7C">
            <w:pPr>
              <w:pStyle w:val="Arial11Bold"/>
              <w:rPr>
                <w:rFonts w:cs="Arial"/>
              </w:rPr>
            </w:pPr>
            <w:r w:rsidRPr="0081264E">
              <w:rPr>
                <w:rFonts w:cs="Arial"/>
              </w:rPr>
              <w:t>TERRE Auction Period</w:t>
            </w:r>
          </w:p>
        </w:tc>
        <w:tc>
          <w:tcPr>
            <w:tcW w:w="7221" w:type="dxa"/>
          </w:tcPr>
          <w:p w14:paraId="671C74AE" w14:textId="7274A881" w:rsidR="00F81D7C" w:rsidRPr="0081264E" w:rsidRDefault="00F81D7C" w:rsidP="00F81D7C">
            <w:pPr>
              <w:pStyle w:val="TableArial11"/>
              <w:rPr>
                <w:rFonts w:cs="Arial"/>
              </w:rPr>
            </w:pPr>
            <w:proofErr w:type="gramStart"/>
            <w:r w:rsidRPr="0081264E">
              <w:rPr>
                <w:rFonts w:cs="Arial"/>
              </w:rPr>
              <w:t>A period of time</w:t>
            </w:r>
            <w:proofErr w:type="gramEnd"/>
            <w:r w:rsidRPr="0081264E">
              <w:rPr>
                <w:rFonts w:cs="Arial"/>
              </w:rPr>
              <w:t xml:space="preserv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F81D7C" w:rsidRPr="007E0B31" w14:paraId="65701A2F" w14:textId="77777777" w:rsidTr="00CF5EC1">
        <w:trPr>
          <w:cantSplit/>
        </w:trPr>
        <w:tc>
          <w:tcPr>
            <w:tcW w:w="2297" w:type="dxa"/>
          </w:tcPr>
          <w:p w14:paraId="7DA4E9BF" w14:textId="53EC5DBC" w:rsidR="00F81D7C" w:rsidRPr="0081264E" w:rsidRDefault="00F81D7C" w:rsidP="00F81D7C">
            <w:pPr>
              <w:pStyle w:val="Arial11Bold"/>
              <w:rPr>
                <w:rFonts w:cs="Arial"/>
              </w:rPr>
            </w:pPr>
            <w:r w:rsidRPr="0081264E">
              <w:rPr>
                <w:rFonts w:cs="Arial"/>
              </w:rPr>
              <w:t>TERRE Bid</w:t>
            </w:r>
          </w:p>
        </w:tc>
        <w:tc>
          <w:tcPr>
            <w:tcW w:w="7221" w:type="dxa"/>
          </w:tcPr>
          <w:p w14:paraId="3AA84BC8" w14:textId="59D282F8" w:rsidR="00F81D7C" w:rsidRPr="0081264E" w:rsidRDefault="00F81D7C" w:rsidP="00F81D7C">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F81D7C" w:rsidRPr="007E0B31" w14:paraId="55062C4A" w14:textId="77777777" w:rsidTr="00CF5EC1">
        <w:trPr>
          <w:cantSplit/>
        </w:trPr>
        <w:tc>
          <w:tcPr>
            <w:tcW w:w="2297" w:type="dxa"/>
          </w:tcPr>
          <w:p w14:paraId="0E3BA98F" w14:textId="3DE6A8A3" w:rsidR="00F81D7C" w:rsidRPr="0081264E" w:rsidRDefault="00F81D7C" w:rsidP="00F81D7C">
            <w:pPr>
              <w:pStyle w:val="Arial11Bold"/>
              <w:rPr>
                <w:rFonts w:cs="Arial"/>
              </w:rPr>
            </w:pPr>
            <w:r>
              <w:rPr>
                <w:rFonts w:cs="Arial"/>
              </w:rPr>
              <w:t>TERRE Central Platform</w:t>
            </w:r>
          </w:p>
        </w:tc>
        <w:tc>
          <w:tcPr>
            <w:tcW w:w="7221" w:type="dxa"/>
          </w:tcPr>
          <w:p w14:paraId="21E47917" w14:textId="46FA1734" w:rsidR="00F81D7C" w:rsidRPr="0081264E" w:rsidRDefault="00F81D7C" w:rsidP="00F81D7C">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F81D7C" w:rsidRPr="0079139F" w14:paraId="275B43EB" w14:textId="77777777" w:rsidTr="00CF5EC1">
        <w:trPr>
          <w:cantSplit/>
        </w:trPr>
        <w:tc>
          <w:tcPr>
            <w:tcW w:w="2297" w:type="dxa"/>
          </w:tcPr>
          <w:p w14:paraId="2CEC27FA" w14:textId="6D73E446" w:rsidR="00F81D7C" w:rsidRPr="0079139F" w:rsidRDefault="00F81D7C" w:rsidP="00F81D7C">
            <w:pPr>
              <w:pStyle w:val="Arial11Bold"/>
              <w:rPr>
                <w:rFonts w:cs="Arial"/>
              </w:rPr>
            </w:pPr>
            <w:r w:rsidRPr="0079139F">
              <w:rPr>
                <w:rFonts w:cs="Arial"/>
              </w:rPr>
              <w:t>TERRE Data Validation and Consistency Rules</w:t>
            </w:r>
          </w:p>
        </w:tc>
        <w:tc>
          <w:tcPr>
            <w:tcW w:w="7221" w:type="dxa"/>
          </w:tcPr>
          <w:p w14:paraId="7AC65FEF" w14:textId="12093011" w:rsidR="00F81D7C" w:rsidRDefault="00F81D7C" w:rsidP="00F81D7C">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F81D7C" w:rsidRPr="007E0B31" w14:paraId="377F57A2" w14:textId="77777777" w:rsidTr="00CF5EC1">
        <w:trPr>
          <w:cantSplit/>
        </w:trPr>
        <w:tc>
          <w:tcPr>
            <w:tcW w:w="2297" w:type="dxa"/>
          </w:tcPr>
          <w:p w14:paraId="150333DE" w14:textId="33A1157A" w:rsidR="00F81D7C" w:rsidRDefault="00F81D7C" w:rsidP="00F81D7C">
            <w:pPr>
              <w:pStyle w:val="Arial11Bold"/>
              <w:jc w:val="both"/>
              <w:rPr>
                <w:rFonts w:cs="Arial"/>
              </w:rPr>
            </w:pPr>
            <w:r w:rsidRPr="0081264E">
              <w:rPr>
                <w:rFonts w:cs="Arial"/>
              </w:rPr>
              <w:t>TERRE Gate Closure</w:t>
            </w:r>
          </w:p>
        </w:tc>
        <w:tc>
          <w:tcPr>
            <w:tcW w:w="7221" w:type="dxa"/>
          </w:tcPr>
          <w:p w14:paraId="36E98425" w14:textId="7BF742E0" w:rsidR="00F81D7C" w:rsidRPr="0081264E" w:rsidRDefault="00F81D7C" w:rsidP="00F81D7C">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F81D7C" w:rsidRPr="007E0B31" w14:paraId="162A65B2" w14:textId="77777777" w:rsidTr="00CF5EC1">
        <w:trPr>
          <w:cantSplit/>
        </w:trPr>
        <w:tc>
          <w:tcPr>
            <w:tcW w:w="2297" w:type="dxa"/>
          </w:tcPr>
          <w:p w14:paraId="1E8AEB6A" w14:textId="77777777" w:rsidR="00F81D7C" w:rsidRDefault="00F81D7C" w:rsidP="00F81D7C">
            <w:pPr>
              <w:pStyle w:val="Arial11Bold"/>
              <w:jc w:val="both"/>
              <w:rPr>
                <w:rFonts w:cs="Arial"/>
              </w:rPr>
            </w:pPr>
            <w:r>
              <w:rPr>
                <w:rFonts w:cs="Arial"/>
              </w:rPr>
              <w:t>TERRE Instruction</w:t>
            </w:r>
          </w:p>
          <w:p w14:paraId="6C90D26B" w14:textId="1F6FC951" w:rsidR="00F81D7C" w:rsidRPr="0081264E" w:rsidRDefault="00F81D7C" w:rsidP="00F81D7C">
            <w:pPr>
              <w:pStyle w:val="Arial11Bold"/>
              <w:jc w:val="both"/>
              <w:rPr>
                <w:rFonts w:cs="Arial"/>
              </w:rPr>
            </w:pPr>
            <w:r w:rsidRPr="0081264E">
              <w:rPr>
                <w:rFonts w:cs="Arial"/>
              </w:rPr>
              <w:t>Guide</w:t>
            </w:r>
          </w:p>
        </w:tc>
        <w:tc>
          <w:tcPr>
            <w:tcW w:w="7221" w:type="dxa"/>
          </w:tcPr>
          <w:p w14:paraId="0AE534E2" w14:textId="203C4D64" w:rsidR="00F81D7C" w:rsidRDefault="00F81D7C" w:rsidP="00F81D7C">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F81D7C" w:rsidRPr="007E0B31" w14:paraId="3B8258A7" w14:textId="77777777" w:rsidTr="00CF5EC1">
        <w:trPr>
          <w:cantSplit/>
        </w:trPr>
        <w:tc>
          <w:tcPr>
            <w:tcW w:w="2297" w:type="dxa"/>
          </w:tcPr>
          <w:p w14:paraId="0D19D080" w14:textId="77777777" w:rsidR="00F81D7C" w:rsidRPr="007E0B31" w:rsidRDefault="00F81D7C" w:rsidP="00F81D7C">
            <w:pPr>
              <w:pStyle w:val="Arial11Bold"/>
              <w:rPr>
                <w:rFonts w:cs="Arial"/>
              </w:rPr>
            </w:pPr>
            <w:r w:rsidRPr="007E0B31">
              <w:rPr>
                <w:rFonts w:cs="Arial"/>
              </w:rPr>
              <w:t>Test Co-ordinator</w:t>
            </w:r>
          </w:p>
        </w:tc>
        <w:tc>
          <w:tcPr>
            <w:tcW w:w="7221" w:type="dxa"/>
          </w:tcPr>
          <w:p w14:paraId="326082B0" w14:textId="77777777" w:rsidR="00F81D7C" w:rsidRPr="007E0B31" w:rsidRDefault="00F81D7C" w:rsidP="00F81D7C">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F81D7C" w:rsidRPr="007E0B31" w14:paraId="01488D17" w14:textId="77777777" w:rsidTr="00CF5EC1">
        <w:trPr>
          <w:cantSplit/>
        </w:trPr>
        <w:tc>
          <w:tcPr>
            <w:tcW w:w="2297" w:type="dxa"/>
          </w:tcPr>
          <w:p w14:paraId="128FD9C9" w14:textId="77777777" w:rsidR="00F81D7C" w:rsidRPr="007E0B31" w:rsidRDefault="00F81D7C" w:rsidP="00F81D7C">
            <w:pPr>
              <w:pStyle w:val="Arial11Bold"/>
              <w:rPr>
                <w:rFonts w:cs="Arial"/>
              </w:rPr>
            </w:pPr>
            <w:r w:rsidRPr="007E0B31">
              <w:rPr>
                <w:rFonts w:cs="Arial"/>
              </w:rPr>
              <w:t>Test Panel</w:t>
            </w:r>
          </w:p>
        </w:tc>
        <w:tc>
          <w:tcPr>
            <w:tcW w:w="7221" w:type="dxa"/>
          </w:tcPr>
          <w:p w14:paraId="33A2A2B3" w14:textId="77777777" w:rsidR="00F81D7C" w:rsidRPr="007E0B31" w:rsidRDefault="00F81D7C" w:rsidP="00F81D7C">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F81D7C" w:rsidRPr="007E0B31" w14:paraId="2164A4E4" w14:textId="77777777" w:rsidTr="00CF5EC1">
        <w:trPr>
          <w:cantSplit/>
        </w:trPr>
        <w:tc>
          <w:tcPr>
            <w:tcW w:w="2297" w:type="dxa"/>
          </w:tcPr>
          <w:p w14:paraId="1F60112F" w14:textId="41D5FEBC" w:rsidR="00F81D7C" w:rsidRPr="00875FA6" w:rsidRDefault="00F81D7C" w:rsidP="00F81D7C">
            <w:pPr>
              <w:pStyle w:val="Arial11Bold"/>
            </w:pPr>
            <w:r w:rsidRPr="00875FA6">
              <w:t>Test Plan</w:t>
            </w:r>
          </w:p>
        </w:tc>
        <w:tc>
          <w:tcPr>
            <w:tcW w:w="7221" w:type="dxa"/>
          </w:tcPr>
          <w:p w14:paraId="438005A0" w14:textId="76F7FBDF" w:rsidR="00F81D7C" w:rsidRPr="00875FA6" w:rsidRDefault="00F81D7C" w:rsidP="00F81D7C">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outlining how the requirements of the “</w:t>
            </w:r>
            <w:r w:rsidRPr="38E6A229">
              <w:rPr>
                <w:b/>
                <w:bCs/>
              </w:rPr>
              <w:t>Test Plan</w:t>
            </w:r>
            <w:r>
              <w:t xml:space="preserve">”, as provided for by </w:t>
            </w:r>
            <w:r w:rsidR="7A10906C" w:rsidRPr="38E6A229">
              <w:rPr>
                <w:b/>
                <w:bCs/>
              </w:rPr>
              <w:t>Assimilated</w:t>
            </w:r>
            <w:r w:rsidRPr="38E6A229">
              <w:rPr>
                <w:b/>
                <w:bCs/>
              </w:rPr>
              <w:t xml:space="preserve"> Law</w:t>
            </w:r>
            <w:r>
              <w:t xml:space="preserve"> (Commission Regulation (EU) 2017/2196), has been implemented within the </w:t>
            </w:r>
            <w:r w:rsidRPr="38E6A229">
              <w:rPr>
                <w:b/>
                <w:bCs/>
              </w:rPr>
              <w:t>GB Synchronous Area</w:t>
            </w:r>
            <w:r>
              <w:t>.</w:t>
            </w:r>
          </w:p>
        </w:tc>
      </w:tr>
      <w:tr w:rsidR="00F81D7C" w:rsidRPr="007E0B31" w14:paraId="28AD5A3B" w14:textId="77777777" w:rsidTr="00CF5EC1">
        <w:trPr>
          <w:cantSplit/>
        </w:trPr>
        <w:tc>
          <w:tcPr>
            <w:tcW w:w="2297" w:type="dxa"/>
          </w:tcPr>
          <w:p w14:paraId="57595996" w14:textId="77777777" w:rsidR="00F81D7C" w:rsidRPr="007E0B31" w:rsidRDefault="00F81D7C" w:rsidP="00F81D7C">
            <w:pPr>
              <w:pStyle w:val="Arial11Bold"/>
              <w:rPr>
                <w:rFonts w:cs="Arial"/>
              </w:rPr>
            </w:pPr>
            <w:r w:rsidRPr="007E0B31">
              <w:rPr>
                <w:rFonts w:cs="Arial"/>
              </w:rPr>
              <w:t>Test Programme</w:t>
            </w:r>
          </w:p>
        </w:tc>
        <w:tc>
          <w:tcPr>
            <w:tcW w:w="7221" w:type="dxa"/>
          </w:tcPr>
          <w:p w14:paraId="19CEAC1B" w14:textId="77C128C1" w:rsidR="00F81D7C" w:rsidRPr="007E0B31" w:rsidRDefault="00F81D7C" w:rsidP="00F81D7C">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F81D7C" w:rsidRPr="007E0B31" w14:paraId="1328CFC6" w14:textId="77777777" w:rsidTr="00CF5EC1">
        <w:trPr>
          <w:cantSplit/>
        </w:trPr>
        <w:tc>
          <w:tcPr>
            <w:tcW w:w="2297" w:type="dxa"/>
          </w:tcPr>
          <w:p w14:paraId="1D6B5BC8" w14:textId="77777777" w:rsidR="00F81D7C" w:rsidRPr="007E0B31" w:rsidRDefault="00F81D7C" w:rsidP="00F81D7C">
            <w:pPr>
              <w:pStyle w:val="Arial11Bold"/>
              <w:rPr>
                <w:rFonts w:cs="Arial"/>
              </w:rPr>
            </w:pPr>
            <w:r w:rsidRPr="007E0B31">
              <w:rPr>
                <w:rFonts w:cs="Arial"/>
              </w:rPr>
              <w:t>Test Proposer</w:t>
            </w:r>
          </w:p>
        </w:tc>
        <w:tc>
          <w:tcPr>
            <w:tcW w:w="7221" w:type="dxa"/>
          </w:tcPr>
          <w:p w14:paraId="3AACD309" w14:textId="77777777" w:rsidR="00F81D7C" w:rsidRPr="007E0B31" w:rsidRDefault="00F81D7C" w:rsidP="00F81D7C">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F81D7C" w:rsidRPr="007E0B31" w14:paraId="316C92C8" w14:textId="77777777" w:rsidTr="00CF5EC1">
        <w:trPr>
          <w:cantSplit/>
        </w:trPr>
        <w:tc>
          <w:tcPr>
            <w:tcW w:w="2297" w:type="dxa"/>
          </w:tcPr>
          <w:p w14:paraId="06874C34" w14:textId="30838C72" w:rsidR="00F81D7C" w:rsidRPr="004C03CD" w:rsidRDefault="00F81D7C" w:rsidP="00F81D7C">
            <w:pPr>
              <w:pStyle w:val="Arial11Bold"/>
              <w:rPr>
                <w:rFonts w:cs="Arial"/>
              </w:rPr>
            </w:pPr>
            <w:r w:rsidRPr="002510FF">
              <w:rPr>
                <w:rFonts w:cs="Arial"/>
              </w:rPr>
              <w:t>Test Signal</w:t>
            </w:r>
          </w:p>
        </w:tc>
        <w:tc>
          <w:tcPr>
            <w:tcW w:w="7221" w:type="dxa"/>
          </w:tcPr>
          <w:p w14:paraId="0F830BE9" w14:textId="5C14D1D7" w:rsidR="00F81D7C" w:rsidRPr="004C03CD" w:rsidRDefault="00F81D7C" w:rsidP="00F81D7C">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F81D7C" w:rsidRPr="007E0B31" w14:paraId="1191920B" w14:textId="77777777" w:rsidTr="00CF5EC1">
        <w:trPr>
          <w:cantSplit/>
        </w:trPr>
        <w:tc>
          <w:tcPr>
            <w:tcW w:w="2297" w:type="dxa"/>
          </w:tcPr>
          <w:p w14:paraId="1A32535D" w14:textId="3657B7C0" w:rsidR="00F81D7C" w:rsidRPr="007E0B31" w:rsidRDefault="00F81D7C" w:rsidP="00F81D7C">
            <w:pPr>
              <w:pStyle w:val="Arial11Bold"/>
              <w:rPr>
                <w:rFonts w:cs="Arial"/>
              </w:rPr>
            </w:pPr>
            <w:r>
              <w:rPr>
                <w:rFonts w:cs="Arial"/>
              </w:rPr>
              <w:t>The Company</w:t>
            </w:r>
          </w:p>
        </w:tc>
        <w:tc>
          <w:tcPr>
            <w:tcW w:w="7221" w:type="dxa"/>
          </w:tcPr>
          <w:p w14:paraId="17B4E3BD" w14:textId="70ADDF76" w:rsidR="00F81D7C" w:rsidRPr="007E0B31" w:rsidRDefault="67309E31" w:rsidP="00F81D7C">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proofErr w:type="gramStart"/>
            <w:r w:rsidRPr="38E6A229">
              <w:rPr>
                <w:rFonts w:cs="Arial"/>
              </w:rPr>
              <w:t xml:space="preserve">. </w:t>
            </w:r>
            <w:r w:rsidR="00F81D7C" w:rsidRPr="38E6A229">
              <w:rPr>
                <w:rFonts w:cs="Arial"/>
              </w:rPr>
              <w:t>.</w:t>
            </w:r>
            <w:proofErr w:type="gramEnd"/>
            <w:r w:rsidR="00F81D7C" w:rsidRPr="38E6A229">
              <w:rPr>
                <w:rFonts w:cs="Arial"/>
              </w:rPr>
              <w:t xml:space="preserve"> </w:t>
            </w:r>
          </w:p>
        </w:tc>
      </w:tr>
      <w:tr w:rsidR="00F81D7C" w:rsidRPr="007E0B31" w14:paraId="100BAB28" w14:textId="77777777" w:rsidTr="00CF5EC1">
        <w:trPr>
          <w:cantSplit/>
        </w:trPr>
        <w:tc>
          <w:tcPr>
            <w:tcW w:w="2297" w:type="dxa"/>
          </w:tcPr>
          <w:p w14:paraId="4F575092" w14:textId="1BAAF1FB" w:rsidR="00F81D7C" w:rsidRPr="007E0B31" w:rsidRDefault="00F81D7C" w:rsidP="00F81D7C">
            <w:pPr>
              <w:pStyle w:val="Arial11Bold"/>
              <w:rPr>
                <w:rFonts w:cs="Arial"/>
              </w:rPr>
            </w:pPr>
            <w:r>
              <w:rPr>
                <w:rFonts w:cs="Arial"/>
              </w:rPr>
              <w:t>The Company</w:t>
            </w:r>
            <w:r w:rsidRPr="007E0B31">
              <w:rPr>
                <w:rFonts w:cs="Arial"/>
              </w:rPr>
              <w:t xml:space="preserve"> Control Engineer</w:t>
            </w:r>
          </w:p>
        </w:tc>
        <w:tc>
          <w:tcPr>
            <w:tcW w:w="7221" w:type="dxa"/>
          </w:tcPr>
          <w:p w14:paraId="63BACB07" w14:textId="0811E3CF" w:rsidR="00F81D7C" w:rsidRPr="007E0B31" w:rsidRDefault="00F81D7C" w:rsidP="00F81D7C">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F81D7C" w:rsidRPr="007E0B31" w14:paraId="07C21332" w14:textId="77777777" w:rsidTr="00CF5EC1">
        <w:trPr>
          <w:cantSplit/>
        </w:trPr>
        <w:tc>
          <w:tcPr>
            <w:tcW w:w="2297" w:type="dxa"/>
          </w:tcPr>
          <w:p w14:paraId="46DE90D6" w14:textId="315D2376" w:rsidR="00F81D7C" w:rsidRPr="007E0B31" w:rsidRDefault="00F81D7C" w:rsidP="00F81D7C">
            <w:pPr>
              <w:pStyle w:val="Arial11Bold"/>
              <w:rPr>
                <w:rFonts w:cs="Arial"/>
              </w:rPr>
            </w:pPr>
            <w:r>
              <w:rPr>
                <w:rFonts w:cs="Arial"/>
              </w:rPr>
              <w:t>The Company</w:t>
            </w:r>
            <w:r w:rsidRPr="007E0B31">
              <w:rPr>
                <w:rFonts w:cs="Arial"/>
              </w:rPr>
              <w:t xml:space="preserve"> Operational Strategy</w:t>
            </w:r>
          </w:p>
        </w:tc>
        <w:tc>
          <w:tcPr>
            <w:tcW w:w="7221" w:type="dxa"/>
          </w:tcPr>
          <w:p w14:paraId="636729F9" w14:textId="5D264699" w:rsidR="00F81D7C" w:rsidRPr="007E0B31" w:rsidRDefault="00F81D7C" w:rsidP="00F81D7C">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F81D7C" w:rsidRPr="007E0B31" w14:paraId="7E0C0F2F" w14:textId="77777777" w:rsidTr="00CF5EC1">
        <w:trPr>
          <w:cantSplit/>
        </w:trPr>
        <w:tc>
          <w:tcPr>
            <w:tcW w:w="2297" w:type="dxa"/>
          </w:tcPr>
          <w:p w14:paraId="1E0D9CB3" w14:textId="157BEEAF" w:rsidR="00F81D7C" w:rsidRPr="00A438EF" w:rsidRDefault="00F81D7C" w:rsidP="00F81D7C">
            <w:pPr>
              <w:pStyle w:val="Arial11Bold"/>
              <w:rPr>
                <w:rFonts w:cs="Arial"/>
              </w:rPr>
            </w:pPr>
            <w:r w:rsidRPr="00CB1D00">
              <w:rPr>
                <w:rFonts w:cs="Arial"/>
              </w:rPr>
              <w:lastRenderedPageBreak/>
              <w:t>Top Up</w:t>
            </w:r>
            <w:r w:rsidRPr="00F87A50">
              <w:rPr>
                <w:rFonts w:cs="Arial"/>
              </w:rPr>
              <w:t xml:space="preserve"> </w:t>
            </w:r>
            <w:r w:rsidRPr="00665E9C">
              <w:rPr>
                <w:rFonts w:cs="Arial"/>
              </w:rPr>
              <w:t>Restoration Capability</w:t>
            </w:r>
          </w:p>
        </w:tc>
        <w:tc>
          <w:tcPr>
            <w:tcW w:w="7221" w:type="dxa"/>
          </w:tcPr>
          <w:p w14:paraId="0B413FB2" w14:textId="524E3026" w:rsidR="00F81D7C" w:rsidRPr="00CE4CCF" w:rsidRDefault="00F81D7C" w:rsidP="00F81D7C">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F81D7C" w:rsidRPr="007E0B31" w14:paraId="051B9233" w14:textId="77777777" w:rsidTr="00CF5EC1">
        <w:trPr>
          <w:cantSplit/>
        </w:trPr>
        <w:tc>
          <w:tcPr>
            <w:tcW w:w="2297" w:type="dxa"/>
          </w:tcPr>
          <w:p w14:paraId="2A8B99B3" w14:textId="592766FF" w:rsidR="00F81D7C" w:rsidRPr="007E0B31" w:rsidRDefault="00F81D7C" w:rsidP="00F81D7C">
            <w:pPr>
              <w:pStyle w:val="Arial11Bold"/>
              <w:rPr>
                <w:rFonts w:cs="Arial"/>
              </w:rPr>
            </w:pPr>
            <w:r w:rsidRPr="0001102F">
              <w:rPr>
                <w:rFonts w:cs="Arial"/>
              </w:rPr>
              <w:t>Top Up Restoration Contract</w:t>
            </w:r>
          </w:p>
        </w:tc>
        <w:tc>
          <w:tcPr>
            <w:tcW w:w="7221" w:type="dxa"/>
          </w:tcPr>
          <w:p w14:paraId="48943893" w14:textId="224A59E7" w:rsidR="00F81D7C" w:rsidRPr="007E0B31" w:rsidRDefault="00F81D7C" w:rsidP="00F81D7C">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F81D7C" w:rsidRPr="007E0B31" w14:paraId="767E36DB" w14:textId="77777777" w:rsidTr="00CF5EC1">
        <w:trPr>
          <w:cantSplit/>
        </w:trPr>
        <w:tc>
          <w:tcPr>
            <w:tcW w:w="2297" w:type="dxa"/>
          </w:tcPr>
          <w:p w14:paraId="130A2E6E" w14:textId="3CD6AF48" w:rsidR="00F81D7C" w:rsidRPr="007E0B31" w:rsidRDefault="00F81D7C" w:rsidP="00F81D7C">
            <w:pPr>
              <w:pStyle w:val="Arial11Bold"/>
              <w:rPr>
                <w:rFonts w:cs="Arial"/>
              </w:rPr>
            </w:pPr>
            <w:r>
              <w:rPr>
                <w:rFonts w:cs="Arial"/>
              </w:rPr>
              <w:t>Top Up Restoration Contractor</w:t>
            </w:r>
          </w:p>
        </w:tc>
        <w:tc>
          <w:tcPr>
            <w:tcW w:w="7221" w:type="dxa"/>
          </w:tcPr>
          <w:p w14:paraId="08A3E597" w14:textId="5B2259FC" w:rsidR="00F81D7C" w:rsidRPr="007E0B31" w:rsidRDefault="00F81D7C" w:rsidP="00F81D7C">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F81D7C" w:rsidRPr="007E0B31" w14:paraId="7BDEB1D1" w14:textId="77777777" w:rsidTr="00CF5EC1">
        <w:trPr>
          <w:cantSplit/>
        </w:trPr>
        <w:tc>
          <w:tcPr>
            <w:tcW w:w="2297" w:type="dxa"/>
          </w:tcPr>
          <w:p w14:paraId="6AAC9811" w14:textId="3492013A" w:rsidR="00F81D7C" w:rsidRPr="007E0B31" w:rsidRDefault="00F81D7C" w:rsidP="00F81D7C">
            <w:pPr>
              <w:pStyle w:val="Arial11Bold"/>
              <w:rPr>
                <w:rFonts w:cs="Arial"/>
              </w:rPr>
            </w:pPr>
            <w:r>
              <w:rPr>
                <w:rFonts w:cs="Arial"/>
              </w:rPr>
              <w:t>Top Up Restoration Plant</w:t>
            </w:r>
          </w:p>
        </w:tc>
        <w:tc>
          <w:tcPr>
            <w:tcW w:w="7221" w:type="dxa"/>
          </w:tcPr>
          <w:p w14:paraId="7A52B53D" w14:textId="73F2688D" w:rsidR="00F81D7C" w:rsidRPr="007E0B31" w:rsidRDefault="00F81D7C" w:rsidP="00F81D7C">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F81D7C" w:rsidRPr="007E0B31" w14:paraId="616F93ED" w14:textId="77777777" w:rsidTr="00CF5EC1">
        <w:trPr>
          <w:cantSplit/>
        </w:trPr>
        <w:tc>
          <w:tcPr>
            <w:tcW w:w="2297" w:type="dxa"/>
          </w:tcPr>
          <w:p w14:paraId="24BE8F65" w14:textId="7F0CB3AF" w:rsidR="00F81D7C" w:rsidRPr="007E0B31" w:rsidRDefault="00F81D7C" w:rsidP="00F81D7C">
            <w:pPr>
              <w:pStyle w:val="Arial11Bold"/>
              <w:rPr>
                <w:rFonts w:cs="Arial"/>
              </w:rPr>
            </w:pPr>
            <w:r>
              <w:rPr>
                <w:rFonts w:cs="Arial"/>
              </w:rPr>
              <w:t>Top Up Restoration Plant Test</w:t>
            </w:r>
          </w:p>
        </w:tc>
        <w:tc>
          <w:tcPr>
            <w:tcW w:w="7221" w:type="dxa"/>
          </w:tcPr>
          <w:p w14:paraId="3D8FD0F6" w14:textId="218B9E06" w:rsidR="00F81D7C" w:rsidRPr="007E0B31" w:rsidRDefault="00F81D7C" w:rsidP="00F81D7C">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w:t>
            </w:r>
            <w:proofErr w:type="gramStart"/>
            <w:r w:rsidRPr="003301CE">
              <w:rPr>
                <w:bCs/>
              </w:rPr>
              <w:t>is capable of meeting</w:t>
            </w:r>
            <w:proofErr w:type="gramEnd"/>
            <w:r w:rsidRPr="003301CE">
              <w:rPr>
                <w:bCs/>
              </w:rPr>
              <w:t xml:space="preserve"> the requirements of </w:t>
            </w:r>
            <w:r>
              <w:rPr>
                <w:bCs/>
              </w:rPr>
              <w:t xml:space="preserve">a </w:t>
            </w:r>
            <w:r>
              <w:rPr>
                <w:b/>
              </w:rPr>
              <w:t>Top Up</w:t>
            </w:r>
            <w:r>
              <w:rPr>
                <w:bCs/>
              </w:rPr>
              <w:t xml:space="preserve"> </w:t>
            </w:r>
            <w:r w:rsidRPr="003301CE">
              <w:rPr>
                <w:b/>
                <w:bCs/>
              </w:rPr>
              <w:t>Restoration Contract</w:t>
            </w:r>
            <w:r w:rsidRPr="003301CE">
              <w:rPr>
                <w:bCs/>
              </w:rPr>
              <w:t>.</w:t>
            </w:r>
          </w:p>
        </w:tc>
      </w:tr>
      <w:tr w:rsidR="00F81D7C" w:rsidRPr="007E0B31" w14:paraId="6E50222A" w14:textId="77777777" w:rsidTr="00CF5EC1">
        <w:trPr>
          <w:cantSplit/>
        </w:trPr>
        <w:tc>
          <w:tcPr>
            <w:tcW w:w="2297" w:type="dxa"/>
          </w:tcPr>
          <w:p w14:paraId="1FB787B1" w14:textId="77777777" w:rsidR="00F81D7C" w:rsidRPr="007E0B31" w:rsidRDefault="00F81D7C" w:rsidP="00F81D7C">
            <w:pPr>
              <w:pStyle w:val="Arial11Bold"/>
              <w:rPr>
                <w:rFonts w:cs="Arial"/>
              </w:rPr>
            </w:pPr>
            <w:r w:rsidRPr="007E0B31">
              <w:rPr>
                <w:rFonts w:cs="Arial"/>
              </w:rPr>
              <w:t>Total Shutdown</w:t>
            </w:r>
          </w:p>
        </w:tc>
        <w:tc>
          <w:tcPr>
            <w:tcW w:w="7221" w:type="dxa"/>
          </w:tcPr>
          <w:p w14:paraId="5EDD63F2" w14:textId="1C79CF52" w:rsidR="00F81D7C" w:rsidRPr="007E0B31" w:rsidRDefault="00F81D7C" w:rsidP="00F81D7C">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F81D7C" w:rsidRPr="007E0B31" w14:paraId="03665F8A" w14:textId="77777777" w:rsidTr="00CF5EC1">
        <w:trPr>
          <w:cantSplit/>
        </w:trPr>
        <w:tc>
          <w:tcPr>
            <w:tcW w:w="2297" w:type="dxa"/>
          </w:tcPr>
          <w:p w14:paraId="133B8AA4" w14:textId="77777777" w:rsidR="00F81D7C" w:rsidRPr="007E0B31" w:rsidRDefault="00F81D7C" w:rsidP="00F81D7C">
            <w:pPr>
              <w:pStyle w:val="Arial11Bold"/>
              <w:rPr>
                <w:rFonts w:cs="Arial"/>
              </w:rPr>
            </w:pPr>
            <w:r w:rsidRPr="007E0B31">
              <w:rPr>
                <w:rFonts w:cs="Arial"/>
              </w:rPr>
              <w:t>Total System</w:t>
            </w:r>
          </w:p>
        </w:tc>
        <w:tc>
          <w:tcPr>
            <w:tcW w:w="7221" w:type="dxa"/>
          </w:tcPr>
          <w:p w14:paraId="6E425FE9" w14:textId="77777777" w:rsidR="00F81D7C" w:rsidRPr="007E0B31" w:rsidRDefault="00F81D7C" w:rsidP="00F81D7C">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F81D7C" w:rsidRPr="007E0B31" w14:paraId="2CEA121D" w14:textId="77777777" w:rsidTr="00CF5EC1">
        <w:trPr>
          <w:cantSplit/>
        </w:trPr>
        <w:tc>
          <w:tcPr>
            <w:tcW w:w="2297" w:type="dxa"/>
          </w:tcPr>
          <w:p w14:paraId="096BE835" w14:textId="77777777" w:rsidR="00F81D7C" w:rsidRPr="007E0B31" w:rsidRDefault="00F81D7C" w:rsidP="00F81D7C">
            <w:pPr>
              <w:pStyle w:val="Arial11Bold"/>
              <w:rPr>
                <w:rFonts w:cs="Arial"/>
              </w:rPr>
            </w:pPr>
            <w:r w:rsidRPr="007E0B31">
              <w:rPr>
                <w:rFonts w:cs="Arial"/>
              </w:rPr>
              <w:t>Trading Point</w:t>
            </w:r>
          </w:p>
        </w:tc>
        <w:tc>
          <w:tcPr>
            <w:tcW w:w="7221" w:type="dxa"/>
          </w:tcPr>
          <w:p w14:paraId="0BB80024" w14:textId="6807865F" w:rsidR="00F81D7C" w:rsidRPr="007E0B31" w:rsidRDefault="00F81D7C" w:rsidP="00F81D7C">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F81D7C" w:rsidRPr="007E0B31" w14:paraId="6355B4EF" w14:textId="77777777" w:rsidTr="00CF5EC1">
        <w:trPr>
          <w:cantSplit/>
        </w:trPr>
        <w:tc>
          <w:tcPr>
            <w:tcW w:w="2297" w:type="dxa"/>
          </w:tcPr>
          <w:p w14:paraId="2AC59C62" w14:textId="77777777" w:rsidR="00F81D7C" w:rsidRPr="007E0B31" w:rsidRDefault="00F81D7C" w:rsidP="00F81D7C">
            <w:pPr>
              <w:pStyle w:val="Arial11Bold"/>
              <w:rPr>
                <w:rFonts w:cs="Arial"/>
              </w:rPr>
            </w:pPr>
            <w:r w:rsidRPr="007E0B31">
              <w:rPr>
                <w:rFonts w:cs="Arial"/>
              </w:rPr>
              <w:t>Transfer Date</w:t>
            </w:r>
          </w:p>
        </w:tc>
        <w:tc>
          <w:tcPr>
            <w:tcW w:w="7221" w:type="dxa"/>
          </w:tcPr>
          <w:p w14:paraId="7A0D17C4" w14:textId="77777777" w:rsidR="00F81D7C" w:rsidRPr="007E0B31" w:rsidRDefault="00F81D7C" w:rsidP="00F81D7C">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F81D7C" w:rsidRPr="007E0B31" w14:paraId="2FFD149D" w14:textId="77777777" w:rsidTr="00CF5EC1">
        <w:trPr>
          <w:cantSplit/>
        </w:trPr>
        <w:tc>
          <w:tcPr>
            <w:tcW w:w="2297" w:type="dxa"/>
          </w:tcPr>
          <w:p w14:paraId="6A0B230B" w14:textId="77777777" w:rsidR="00F81D7C" w:rsidRPr="007E0B31" w:rsidRDefault="00F81D7C" w:rsidP="00F81D7C">
            <w:pPr>
              <w:pStyle w:val="Arial11Bold"/>
              <w:rPr>
                <w:rFonts w:cs="Arial"/>
              </w:rPr>
            </w:pPr>
            <w:r w:rsidRPr="007E0B31">
              <w:rPr>
                <w:rFonts w:cs="Arial"/>
              </w:rPr>
              <w:lastRenderedPageBreak/>
              <w:t>Transmission</w:t>
            </w:r>
          </w:p>
        </w:tc>
        <w:tc>
          <w:tcPr>
            <w:tcW w:w="7221" w:type="dxa"/>
          </w:tcPr>
          <w:p w14:paraId="484C3E41" w14:textId="77777777" w:rsidR="00F81D7C" w:rsidRPr="007E0B31" w:rsidRDefault="00F81D7C" w:rsidP="00F81D7C">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F81D7C" w:rsidRPr="007E0B31" w14:paraId="369076F1" w14:textId="77777777" w:rsidTr="00CF5EC1">
        <w:trPr>
          <w:cantSplit/>
        </w:trPr>
        <w:tc>
          <w:tcPr>
            <w:tcW w:w="2297" w:type="dxa"/>
          </w:tcPr>
          <w:p w14:paraId="1B0C8C13" w14:textId="77777777" w:rsidR="00F81D7C" w:rsidRPr="007E0B31" w:rsidRDefault="00F81D7C" w:rsidP="00F81D7C">
            <w:pPr>
              <w:pStyle w:val="Arial11Bold"/>
              <w:rPr>
                <w:rFonts w:cs="Arial"/>
              </w:rPr>
            </w:pPr>
            <w:r w:rsidRPr="007E0B31">
              <w:rPr>
                <w:rFonts w:cs="Arial"/>
                <w:lang w:val="en-US"/>
              </w:rPr>
              <w:t>Transmission Area</w:t>
            </w:r>
          </w:p>
        </w:tc>
        <w:tc>
          <w:tcPr>
            <w:tcW w:w="7221" w:type="dxa"/>
          </w:tcPr>
          <w:p w14:paraId="4B6681DA"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F81D7C" w:rsidRPr="007E0B31" w14:paraId="052C965A" w14:textId="77777777" w:rsidTr="00CF5EC1">
        <w:trPr>
          <w:cantSplit/>
        </w:trPr>
        <w:tc>
          <w:tcPr>
            <w:tcW w:w="2297" w:type="dxa"/>
          </w:tcPr>
          <w:p w14:paraId="5F2FC0DC" w14:textId="77777777" w:rsidR="00F81D7C" w:rsidRPr="007E0B31" w:rsidRDefault="00F81D7C" w:rsidP="00F81D7C">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7221" w:type="dxa"/>
          </w:tcPr>
          <w:p w14:paraId="4606926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F81D7C" w:rsidRPr="007E0B31" w14:paraId="0DDE5639" w14:textId="77777777" w:rsidTr="00CF5EC1">
        <w:trPr>
          <w:cantSplit/>
        </w:trPr>
        <w:tc>
          <w:tcPr>
            <w:tcW w:w="2297" w:type="dxa"/>
          </w:tcPr>
          <w:p w14:paraId="1A90AEFF" w14:textId="77777777" w:rsidR="00F81D7C" w:rsidRPr="007E0B31" w:rsidRDefault="00F81D7C" w:rsidP="00F81D7C">
            <w:pPr>
              <w:pStyle w:val="Arial11Bold"/>
              <w:rPr>
                <w:rFonts w:cs="Arial"/>
              </w:rPr>
            </w:pPr>
            <w:r w:rsidRPr="007E0B31">
              <w:rPr>
                <w:rFonts w:cs="Arial"/>
              </w:rPr>
              <w:t>Transmission DC Converter</w:t>
            </w:r>
          </w:p>
        </w:tc>
        <w:tc>
          <w:tcPr>
            <w:tcW w:w="7221" w:type="dxa"/>
          </w:tcPr>
          <w:p w14:paraId="3B963E3C" w14:textId="77777777" w:rsidR="00F81D7C" w:rsidRPr="007E0B31" w:rsidRDefault="00F81D7C" w:rsidP="00F81D7C">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F81D7C" w:rsidRPr="007E0B31" w14:paraId="5F8263B5" w14:textId="77777777" w:rsidTr="00CF5EC1">
        <w:trPr>
          <w:cantSplit/>
        </w:trPr>
        <w:tc>
          <w:tcPr>
            <w:tcW w:w="2297" w:type="dxa"/>
          </w:tcPr>
          <w:p w14:paraId="259E74B1" w14:textId="77777777" w:rsidR="00F81D7C" w:rsidRPr="007E0B31" w:rsidRDefault="00F81D7C" w:rsidP="00F81D7C">
            <w:pPr>
              <w:pStyle w:val="Arial11Bold"/>
              <w:rPr>
                <w:rFonts w:cs="Arial"/>
              </w:rPr>
            </w:pPr>
            <w:r w:rsidRPr="007E0B31">
              <w:rPr>
                <w:rFonts w:cs="Arial"/>
              </w:rPr>
              <w:t>Transmission Entry Capacity</w:t>
            </w:r>
          </w:p>
        </w:tc>
        <w:tc>
          <w:tcPr>
            <w:tcW w:w="7221" w:type="dxa"/>
          </w:tcPr>
          <w:p w14:paraId="4AEF75AE"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01834965" w14:textId="77777777" w:rsidTr="00CF5EC1">
        <w:trPr>
          <w:cantSplit/>
        </w:trPr>
        <w:tc>
          <w:tcPr>
            <w:tcW w:w="2297" w:type="dxa"/>
          </w:tcPr>
          <w:p w14:paraId="28380C3E" w14:textId="77777777" w:rsidR="00F81D7C" w:rsidRPr="007E0B31" w:rsidRDefault="00F81D7C" w:rsidP="00F81D7C">
            <w:pPr>
              <w:pStyle w:val="Arial11Bold"/>
              <w:rPr>
                <w:rFonts w:cs="Arial"/>
              </w:rPr>
            </w:pPr>
            <w:r w:rsidRPr="007E0B31">
              <w:rPr>
                <w:rFonts w:cs="Arial"/>
              </w:rPr>
              <w:t>Transmission Interface Circuit</w:t>
            </w:r>
          </w:p>
        </w:tc>
        <w:tc>
          <w:tcPr>
            <w:tcW w:w="7221" w:type="dxa"/>
          </w:tcPr>
          <w:p w14:paraId="093A792C" w14:textId="73A7926F" w:rsidR="00F81D7C" w:rsidRPr="007E0B31" w:rsidRDefault="00F81D7C" w:rsidP="00F81D7C">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F81D7C" w:rsidRPr="007E0B31" w:rsidRDefault="00F81D7C" w:rsidP="00F81D7C">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F81D7C" w:rsidRPr="007E0B31" w14:paraId="14A60B97" w14:textId="77777777" w:rsidTr="00CF5EC1">
        <w:trPr>
          <w:cantSplit/>
        </w:trPr>
        <w:tc>
          <w:tcPr>
            <w:tcW w:w="2297" w:type="dxa"/>
          </w:tcPr>
          <w:p w14:paraId="24A351F4" w14:textId="77777777" w:rsidR="00F81D7C" w:rsidRPr="007E0B31" w:rsidRDefault="00F81D7C" w:rsidP="00F81D7C">
            <w:pPr>
              <w:pStyle w:val="Arial11Bold"/>
              <w:rPr>
                <w:rFonts w:cs="Arial"/>
              </w:rPr>
            </w:pPr>
            <w:r w:rsidRPr="007E0B31">
              <w:rPr>
                <w:rFonts w:cs="Arial"/>
              </w:rPr>
              <w:t>Transmission Interface Point</w:t>
            </w:r>
          </w:p>
        </w:tc>
        <w:tc>
          <w:tcPr>
            <w:tcW w:w="7221" w:type="dxa"/>
          </w:tcPr>
          <w:p w14:paraId="288BC234" w14:textId="0940EB1B" w:rsidR="00F81D7C" w:rsidRPr="007E0B31" w:rsidRDefault="00F81D7C" w:rsidP="00F81D7C">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F81D7C" w:rsidRPr="007E0B31" w14:paraId="12E4E169" w14:textId="77777777" w:rsidTr="00CF5EC1">
        <w:trPr>
          <w:cantSplit/>
        </w:trPr>
        <w:tc>
          <w:tcPr>
            <w:tcW w:w="2297" w:type="dxa"/>
          </w:tcPr>
          <w:p w14:paraId="41174EA6" w14:textId="77777777" w:rsidR="00F81D7C" w:rsidRPr="007E0B31" w:rsidRDefault="00F81D7C" w:rsidP="00F81D7C">
            <w:pPr>
              <w:pStyle w:val="Arial11Bold"/>
              <w:rPr>
                <w:rFonts w:cs="Arial"/>
              </w:rPr>
            </w:pPr>
            <w:r w:rsidRPr="007E0B31">
              <w:rPr>
                <w:rFonts w:cs="Arial"/>
              </w:rPr>
              <w:t>Transmission Interface Site</w:t>
            </w:r>
          </w:p>
        </w:tc>
        <w:tc>
          <w:tcPr>
            <w:tcW w:w="7221" w:type="dxa"/>
          </w:tcPr>
          <w:p w14:paraId="36310DA2" w14:textId="1A88231F" w:rsidR="00F81D7C" w:rsidRPr="007E0B31" w:rsidRDefault="00F81D7C" w:rsidP="00F81D7C">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F81D7C" w:rsidRPr="007E0B31" w14:paraId="0B4F08F2" w14:textId="77777777" w:rsidTr="00CF5EC1">
        <w:trPr>
          <w:cantSplit/>
        </w:trPr>
        <w:tc>
          <w:tcPr>
            <w:tcW w:w="2297" w:type="dxa"/>
          </w:tcPr>
          <w:p w14:paraId="71A83FA6" w14:textId="77777777" w:rsidR="00F81D7C" w:rsidRPr="007E0B31" w:rsidRDefault="00F81D7C" w:rsidP="00F81D7C">
            <w:pPr>
              <w:pStyle w:val="Arial11Bold"/>
              <w:rPr>
                <w:rFonts w:cs="Arial"/>
              </w:rPr>
            </w:pPr>
            <w:r w:rsidRPr="007E0B31">
              <w:rPr>
                <w:rFonts w:cs="Arial"/>
              </w:rPr>
              <w:t>Transmission Licence</w:t>
            </w:r>
          </w:p>
        </w:tc>
        <w:tc>
          <w:tcPr>
            <w:tcW w:w="7221" w:type="dxa"/>
          </w:tcPr>
          <w:p w14:paraId="5E9EC095" w14:textId="77777777" w:rsidR="00F81D7C" w:rsidRPr="007E0B31" w:rsidRDefault="00F81D7C" w:rsidP="00F81D7C">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F81D7C" w:rsidRPr="007E0B31" w14:paraId="1F5A6A84" w14:textId="77777777" w:rsidTr="00CF5EC1">
        <w:trPr>
          <w:cantSplit/>
        </w:trPr>
        <w:tc>
          <w:tcPr>
            <w:tcW w:w="2297" w:type="dxa"/>
          </w:tcPr>
          <w:p w14:paraId="7216E635" w14:textId="77777777" w:rsidR="00F81D7C" w:rsidRPr="007E0B31" w:rsidRDefault="00F81D7C" w:rsidP="00F81D7C">
            <w:pPr>
              <w:pStyle w:val="Arial11Bold"/>
              <w:rPr>
                <w:rFonts w:cs="Arial"/>
              </w:rPr>
            </w:pPr>
            <w:r w:rsidRPr="007E0B31">
              <w:rPr>
                <w:rFonts w:cs="Arial"/>
              </w:rPr>
              <w:t>Transmission Licensee</w:t>
            </w:r>
          </w:p>
        </w:tc>
        <w:tc>
          <w:tcPr>
            <w:tcW w:w="7221" w:type="dxa"/>
          </w:tcPr>
          <w:p w14:paraId="738A653A" w14:textId="37035491" w:rsidR="00F81D7C" w:rsidRPr="007E0B31" w:rsidRDefault="79B81D48" w:rsidP="00F81D7C">
            <w:pPr>
              <w:pStyle w:val="TableArial11"/>
              <w:rPr>
                <w:rFonts w:cs="Arial"/>
              </w:rPr>
            </w:pPr>
            <w:r w:rsidRPr="38E6A229">
              <w:rPr>
                <w:rFonts w:cs="Arial"/>
              </w:rPr>
              <w:t>A</w:t>
            </w:r>
            <w:r w:rsidR="00F81D7C" w:rsidRPr="38E6A229">
              <w:rPr>
                <w:rFonts w:cs="Arial"/>
              </w:rPr>
              <w:t xml:space="preserve">ny </w:t>
            </w:r>
            <w:r w:rsidR="00F81D7C" w:rsidRPr="38E6A229">
              <w:rPr>
                <w:rFonts w:cs="Arial"/>
                <w:b/>
                <w:bCs/>
              </w:rPr>
              <w:t>Onshore Transmission Licensee</w:t>
            </w:r>
            <w:r w:rsidR="00F81D7C" w:rsidRPr="38E6A229">
              <w:rPr>
                <w:rFonts w:cs="Arial"/>
              </w:rPr>
              <w:t xml:space="preserve"> or </w:t>
            </w:r>
            <w:r w:rsidR="00F81D7C" w:rsidRPr="38E6A229">
              <w:rPr>
                <w:rFonts w:cs="Arial"/>
                <w:b/>
                <w:bCs/>
              </w:rPr>
              <w:t>Offshore Transmission Licensee</w:t>
            </w:r>
            <w:r w:rsidR="00F81D7C" w:rsidRPr="38E6A229">
              <w:rPr>
                <w:rFonts w:cs="Arial"/>
              </w:rPr>
              <w:t xml:space="preserve">. </w:t>
            </w:r>
          </w:p>
        </w:tc>
      </w:tr>
      <w:tr w:rsidR="00F81D7C" w:rsidRPr="007E0B31" w14:paraId="6ED18EA3" w14:textId="77777777" w:rsidTr="00CF5EC1">
        <w:trPr>
          <w:cantSplit/>
        </w:trPr>
        <w:tc>
          <w:tcPr>
            <w:tcW w:w="2297" w:type="dxa"/>
          </w:tcPr>
          <w:p w14:paraId="6AB51AF3" w14:textId="77777777" w:rsidR="00F81D7C" w:rsidRPr="007E0B31" w:rsidRDefault="00F81D7C" w:rsidP="00F81D7C">
            <w:pPr>
              <w:pStyle w:val="Arial11Bold"/>
              <w:rPr>
                <w:rFonts w:cs="Arial"/>
              </w:rPr>
            </w:pPr>
            <w:r w:rsidRPr="007E0B31">
              <w:rPr>
                <w:rFonts w:cs="Arial"/>
              </w:rPr>
              <w:t>Transmission Site</w:t>
            </w:r>
          </w:p>
        </w:tc>
        <w:tc>
          <w:tcPr>
            <w:tcW w:w="7221" w:type="dxa"/>
          </w:tcPr>
          <w:p w14:paraId="307AB72A" w14:textId="46F51AFD" w:rsidR="00F81D7C" w:rsidRPr="007E0B31" w:rsidRDefault="00F81D7C" w:rsidP="00F81D7C">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F81D7C" w:rsidRPr="007E0B31" w14:paraId="6581C4CA" w14:textId="77777777" w:rsidTr="00CF5EC1">
        <w:trPr>
          <w:cantSplit/>
        </w:trPr>
        <w:tc>
          <w:tcPr>
            <w:tcW w:w="2297" w:type="dxa"/>
          </w:tcPr>
          <w:p w14:paraId="7859EEE2" w14:textId="77777777" w:rsidR="00F81D7C" w:rsidRPr="007E0B31" w:rsidRDefault="00F81D7C" w:rsidP="00F81D7C">
            <w:pPr>
              <w:pStyle w:val="Arial11Bold"/>
              <w:rPr>
                <w:rFonts w:cs="Arial"/>
              </w:rPr>
            </w:pPr>
            <w:r w:rsidRPr="007E0B31">
              <w:rPr>
                <w:rFonts w:cs="Arial"/>
              </w:rPr>
              <w:t>Transmission System</w:t>
            </w:r>
          </w:p>
        </w:tc>
        <w:tc>
          <w:tcPr>
            <w:tcW w:w="7221" w:type="dxa"/>
          </w:tcPr>
          <w:p w14:paraId="2D2E550E" w14:textId="77777777" w:rsidR="00F81D7C" w:rsidRPr="007E0B31" w:rsidRDefault="00F81D7C" w:rsidP="00F81D7C">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F81D7C" w:rsidRPr="007E0B31" w14:paraId="6D673E45" w14:textId="77777777" w:rsidTr="00CF5EC1">
        <w:trPr>
          <w:cantSplit/>
        </w:trPr>
        <w:tc>
          <w:tcPr>
            <w:tcW w:w="2297" w:type="dxa"/>
          </w:tcPr>
          <w:p w14:paraId="3E6756E5" w14:textId="77777777" w:rsidR="00F81D7C" w:rsidRPr="007E0B31" w:rsidRDefault="00F81D7C" w:rsidP="00F81D7C">
            <w:pPr>
              <w:pStyle w:val="Arial11Bold"/>
              <w:rPr>
                <w:rFonts w:cs="Arial"/>
              </w:rPr>
            </w:pPr>
            <w:r w:rsidRPr="007E0B31">
              <w:rPr>
                <w:rFonts w:cs="Arial"/>
              </w:rPr>
              <w:t>Turbine Time Constant</w:t>
            </w:r>
          </w:p>
        </w:tc>
        <w:tc>
          <w:tcPr>
            <w:tcW w:w="7221" w:type="dxa"/>
          </w:tcPr>
          <w:p w14:paraId="1D7D5D0B" w14:textId="77777777" w:rsidR="00F81D7C" w:rsidRPr="007E0B31" w:rsidRDefault="00F81D7C" w:rsidP="00F81D7C">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F81D7C" w:rsidRPr="007E0B31" w14:paraId="69758B0F" w14:textId="77777777" w:rsidTr="00CF5EC1">
        <w:trPr>
          <w:cantSplit/>
        </w:trPr>
        <w:tc>
          <w:tcPr>
            <w:tcW w:w="2297" w:type="dxa"/>
          </w:tcPr>
          <w:p w14:paraId="2CCCBDA7" w14:textId="77777777" w:rsidR="00F81D7C" w:rsidRPr="007E0B31" w:rsidRDefault="00F81D7C" w:rsidP="00F81D7C">
            <w:pPr>
              <w:pStyle w:val="Level1Text"/>
              <w:tabs>
                <w:tab w:val="left" w:pos="1701"/>
              </w:tabs>
              <w:spacing w:after="0" w:line="240" w:lineRule="auto"/>
              <w:ind w:left="0" w:firstLine="0"/>
              <w:rPr>
                <w:rFonts w:cs="Arial"/>
                <w:b/>
                <w:color w:val="auto"/>
                <w:lang w:val="en-GB"/>
              </w:rPr>
            </w:pPr>
            <w:r w:rsidRPr="007E0B31">
              <w:rPr>
                <w:rFonts w:cs="Arial"/>
                <w:b/>
                <w:color w:val="auto"/>
                <w:lang w:val="en-GB"/>
              </w:rPr>
              <w:lastRenderedPageBreak/>
              <w:t>Type A Power Generating Module</w:t>
            </w:r>
          </w:p>
        </w:tc>
        <w:tc>
          <w:tcPr>
            <w:tcW w:w="7221" w:type="dxa"/>
          </w:tcPr>
          <w:p w14:paraId="45946864" w14:textId="7F6B9525" w:rsidR="00F81D7C" w:rsidRPr="007E0B31" w:rsidRDefault="00F81D7C" w:rsidP="00F81D7C">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F81D7C" w:rsidRPr="007E0B31" w14:paraId="617806BC" w14:textId="77777777" w:rsidTr="00CF5EC1">
        <w:trPr>
          <w:cantSplit/>
        </w:trPr>
        <w:tc>
          <w:tcPr>
            <w:tcW w:w="2297" w:type="dxa"/>
          </w:tcPr>
          <w:p w14:paraId="5D64AA45" w14:textId="77777777" w:rsidR="00F81D7C" w:rsidRPr="007E0B31" w:rsidRDefault="00F81D7C" w:rsidP="00F81D7C">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7221" w:type="dxa"/>
          </w:tcPr>
          <w:p w14:paraId="79E50183" w14:textId="6C848A78" w:rsidR="00F81D7C" w:rsidRPr="007E0B31" w:rsidRDefault="00F81D7C" w:rsidP="00F81D7C">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F81D7C" w:rsidRPr="007E0B31" w14:paraId="4DC46CF3" w14:textId="77777777" w:rsidTr="00CF5EC1">
        <w:trPr>
          <w:cantSplit/>
        </w:trPr>
        <w:tc>
          <w:tcPr>
            <w:tcW w:w="2297" w:type="dxa"/>
          </w:tcPr>
          <w:p w14:paraId="54A735C9" w14:textId="77777777" w:rsidR="00F81D7C" w:rsidRPr="007E0B31" w:rsidRDefault="00F81D7C" w:rsidP="00F81D7C">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7221" w:type="dxa"/>
          </w:tcPr>
          <w:p w14:paraId="2DC7318B" w14:textId="73E93AA5" w:rsidR="00F81D7C" w:rsidRPr="007E0B31" w:rsidRDefault="00F81D7C" w:rsidP="00F81D7C">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F81D7C" w:rsidRPr="007E0B31" w14:paraId="04971D97" w14:textId="77777777" w:rsidTr="00CF5EC1">
        <w:trPr>
          <w:cantSplit/>
        </w:trPr>
        <w:tc>
          <w:tcPr>
            <w:tcW w:w="2297" w:type="dxa"/>
          </w:tcPr>
          <w:p w14:paraId="03947CC0" w14:textId="77777777" w:rsidR="00F81D7C" w:rsidRPr="007E0B31" w:rsidRDefault="00F81D7C" w:rsidP="00F81D7C">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7221" w:type="dxa"/>
          </w:tcPr>
          <w:p w14:paraId="72827663" w14:textId="4FF26CB6" w:rsidR="00F81D7C" w:rsidRPr="007E0B31" w:rsidRDefault="00F81D7C" w:rsidP="00F81D7C">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F81D7C" w:rsidRPr="007E0B31" w:rsidRDefault="00F81D7C" w:rsidP="00F81D7C">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F81D7C" w:rsidRPr="007E0B31" w:rsidRDefault="00F81D7C" w:rsidP="00F81D7C">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F81D7C" w:rsidRPr="007E0B31" w14:paraId="23E68C54" w14:textId="77777777" w:rsidTr="00CF5EC1">
        <w:trPr>
          <w:cantSplit/>
        </w:trPr>
        <w:tc>
          <w:tcPr>
            <w:tcW w:w="2297" w:type="dxa"/>
          </w:tcPr>
          <w:p w14:paraId="3456D5FD" w14:textId="77777777" w:rsidR="00F81D7C" w:rsidRPr="007E0B31" w:rsidRDefault="00F81D7C" w:rsidP="00F81D7C">
            <w:pPr>
              <w:pStyle w:val="Arial11Bold"/>
              <w:rPr>
                <w:rFonts w:cs="Arial"/>
              </w:rPr>
            </w:pPr>
            <w:r w:rsidRPr="007E0B31">
              <w:rPr>
                <w:rFonts w:cs="Arial"/>
              </w:rPr>
              <w:t>Unbalanced Load</w:t>
            </w:r>
          </w:p>
        </w:tc>
        <w:tc>
          <w:tcPr>
            <w:tcW w:w="7221" w:type="dxa"/>
          </w:tcPr>
          <w:p w14:paraId="025C243B" w14:textId="77777777" w:rsidR="00F81D7C" w:rsidRPr="007E0B31" w:rsidRDefault="00F81D7C" w:rsidP="00F81D7C">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F81D7C" w:rsidRPr="007E0B31" w14:paraId="6D642429" w14:textId="77777777" w:rsidTr="00CF5EC1">
        <w:trPr>
          <w:cantSplit/>
        </w:trPr>
        <w:tc>
          <w:tcPr>
            <w:tcW w:w="2297" w:type="dxa"/>
          </w:tcPr>
          <w:p w14:paraId="5EA24264" w14:textId="77777777" w:rsidR="00F81D7C" w:rsidRPr="007E0B31" w:rsidRDefault="00F81D7C" w:rsidP="00F81D7C">
            <w:pPr>
              <w:pStyle w:val="Arial11Bold"/>
              <w:rPr>
                <w:rFonts w:cs="Arial"/>
              </w:rPr>
            </w:pPr>
            <w:r w:rsidRPr="007E0B31">
              <w:rPr>
                <w:rFonts w:cs="Arial"/>
              </w:rPr>
              <w:t>Under-excitation Limiter</w:t>
            </w:r>
          </w:p>
        </w:tc>
        <w:tc>
          <w:tcPr>
            <w:tcW w:w="7221" w:type="dxa"/>
          </w:tcPr>
          <w:p w14:paraId="11D9D8F0" w14:textId="73B80FD9"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0050BCB9" w14:textId="77777777" w:rsidTr="00CF5EC1">
        <w:trPr>
          <w:cantSplit/>
        </w:trPr>
        <w:tc>
          <w:tcPr>
            <w:tcW w:w="2297" w:type="dxa"/>
          </w:tcPr>
          <w:p w14:paraId="35CC22D8" w14:textId="77777777" w:rsidR="00F81D7C" w:rsidRPr="007E0B31" w:rsidRDefault="00F81D7C" w:rsidP="00F81D7C">
            <w:pPr>
              <w:pStyle w:val="Arial11Bold"/>
              <w:rPr>
                <w:rFonts w:cs="Arial"/>
              </w:rPr>
            </w:pPr>
            <w:r w:rsidRPr="007E0B31">
              <w:rPr>
                <w:rFonts w:cs="Arial"/>
              </w:rPr>
              <w:t>Under Frequency Relay</w:t>
            </w:r>
          </w:p>
        </w:tc>
        <w:tc>
          <w:tcPr>
            <w:tcW w:w="7221" w:type="dxa"/>
          </w:tcPr>
          <w:p w14:paraId="73618C50" w14:textId="77777777" w:rsidR="00F81D7C" w:rsidRPr="007E0B31" w:rsidRDefault="00F81D7C" w:rsidP="00F81D7C">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F81D7C" w:rsidRPr="007E0B31" w14:paraId="38841ED8" w14:textId="77777777" w:rsidTr="00CF5EC1">
        <w:trPr>
          <w:cantSplit/>
        </w:trPr>
        <w:tc>
          <w:tcPr>
            <w:tcW w:w="2297" w:type="dxa"/>
          </w:tcPr>
          <w:p w14:paraId="3464A8CD" w14:textId="77777777" w:rsidR="00F81D7C" w:rsidRPr="007E0B31" w:rsidRDefault="00F81D7C" w:rsidP="00F81D7C">
            <w:pPr>
              <w:pStyle w:val="Arial11Bold"/>
              <w:rPr>
                <w:rFonts w:cs="Arial"/>
              </w:rPr>
            </w:pPr>
            <w:r w:rsidRPr="007E0B31">
              <w:rPr>
                <w:rFonts w:cs="Arial"/>
              </w:rPr>
              <w:t>Unit Board</w:t>
            </w:r>
          </w:p>
        </w:tc>
        <w:tc>
          <w:tcPr>
            <w:tcW w:w="7221" w:type="dxa"/>
          </w:tcPr>
          <w:p w14:paraId="14AC7EAB" w14:textId="77777777" w:rsidR="00F81D7C" w:rsidRPr="007E0B31" w:rsidRDefault="00F81D7C" w:rsidP="00F81D7C">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 xml:space="preserve">Generating </w:t>
            </w:r>
            <w:proofErr w:type="gramStart"/>
            <w:r w:rsidRPr="007E0B31">
              <w:rPr>
                <w:rFonts w:cs="Arial"/>
                <w:b/>
              </w:rPr>
              <w:t>Unit</w:t>
            </w:r>
            <w:proofErr w:type="gramEnd"/>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F81D7C" w:rsidRPr="007E0B31" w14:paraId="50BA31C8" w14:textId="77777777" w:rsidTr="00CF5EC1">
        <w:trPr>
          <w:cantSplit/>
        </w:trPr>
        <w:tc>
          <w:tcPr>
            <w:tcW w:w="2297" w:type="dxa"/>
          </w:tcPr>
          <w:p w14:paraId="3FA00B34" w14:textId="77777777" w:rsidR="00F81D7C" w:rsidRPr="007E0B31" w:rsidRDefault="00F81D7C" w:rsidP="00F81D7C">
            <w:pPr>
              <w:pStyle w:val="Arial11Bold"/>
              <w:rPr>
                <w:rFonts w:cs="Arial"/>
              </w:rPr>
            </w:pPr>
            <w:r w:rsidRPr="007E0B31">
              <w:rPr>
                <w:rFonts w:cs="Arial"/>
              </w:rPr>
              <w:t>Unit Transformer</w:t>
            </w:r>
          </w:p>
        </w:tc>
        <w:tc>
          <w:tcPr>
            <w:tcW w:w="7221" w:type="dxa"/>
          </w:tcPr>
          <w:p w14:paraId="79DA8F59" w14:textId="7744E723" w:rsidR="00F81D7C" w:rsidRPr="007E0B31" w:rsidRDefault="00F81D7C" w:rsidP="00F81D7C">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F81D7C" w:rsidRPr="007E0B31" w14:paraId="423C36C8" w14:textId="77777777" w:rsidTr="00CF5EC1">
        <w:trPr>
          <w:cantSplit/>
        </w:trPr>
        <w:tc>
          <w:tcPr>
            <w:tcW w:w="2297" w:type="dxa"/>
          </w:tcPr>
          <w:p w14:paraId="1214A797" w14:textId="77777777" w:rsidR="00F81D7C" w:rsidRPr="007E0B31" w:rsidRDefault="00F81D7C" w:rsidP="00F81D7C">
            <w:pPr>
              <w:pStyle w:val="Arial11Bold"/>
              <w:rPr>
                <w:rFonts w:cs="Arial"/>
              </w:rPr>
            </w:pPr>
            <w:r w:rsidRPr="007E0B31">
              <w:rPr>
                <w:rFonts w:cs="Arial"/>
              </w:rPr>
              <w:t>Unit Load Controller Response Time Constant</w:t>
            </w:r>
          </w:p>
        </w:tc>
        <w:tc>
          <w:tcPr>
            <w:tcW w:w="7221" w:type="dxa"/>
          </w:tcPr>
          <w:p w14:paraId="3D6E0ED8" w14:textId="77777777" w:rsidR="00F81D7C" w:rsidRPr="007E0B31" w:rsidRDefault="00F81D7C" w:rsidP="00F81D7C">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F81D7C" w:rsidRPr="007E0B31" w14:paraId="720B1B79" w14:textId="77777777" w:rsidTr="00CF5EC1">
        <w:trPr>
          <w:cantSplit/>
        </w:trPr>
        <w:tc>
          <w:tcPr>
            <w:tcW w:w="2297" w:type="dxa"/>
          </w:tcPr>
          <w:p w14:paraId="1B0E66FB" w14:textId="4F0E4CAC" w:rsidR="00F81D7C" w:rsidRPr="007E0B31" w:rsidRDefault="00F81D7C" w:rsidP="00F81D7C">
            <w:pPr>
              <w:pStyle w:val="Arial11Bold"/>
              <w:rPr>
                <w:rFonts w:cs="Arial"/>
              </w:rPr>
            </w:pPr>
            <w:bookmarkStart w:id="58" w:name="_DV_C47"/>
            <w:r w:rsidRPr="007E0B31">
              <w:rPr>
                <w:rFonts w:cs="Arial"/>
              </w:rPr>
              <w:t>Unresolved Issues</w:t>
            </w:r>
            <w:bookmarkEnd w:id="58"/>
          </w:p>
        </w:tc>
        <w:tc>
          <w:tcPr>
            <w:tcW w:w="7221" w:type="dxa"/>
          </w:tcPr>
          <w:p w14:paraId="12917A3C" w14:textId="564B64BE" w:rsidR="00F81D7C" w:rsidRPr="007E0B31" w:rsidRDefault="00F81D7C" w:rsidP="00F81D7C">
            <w:pPr>
              <w:pStyle w:val="TableArial11"/>
              <w:rPr>
                <w:rFonts w:cs="Arial"/>
              </w:rPr>
            </w:pPr>
            <w:bookmarkStart w:id="59"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59"/>
          </w:p>
        </w:tc>
      </w:tr>
      <w:tr w:rsidR="00F81D7C" w:rsidRPr="007E0B31" w14:paraId="4EF10D55" w14:textId="77777777" w:rsidTr="00CF5EC1">
        <w:trPr>
          <w:cantSplit/>
        </w:trPr>
        <w:tc>
          <w:tcPr>
            <w:tcW w:w="2297" w:type="dxa"/>
          </w:tcPr>
          <w:p w14:paraId="2F29DC55" w14:textId="77777777" w:rsidR="00F81D7C" w:rsidRPr="007E0B31" w:rsidRDefault="00F81D7C" w:rsidP="00F81D7C">
            <w:pPr>
              <w:pStyle w:val="Arial11Bold"/>
              <w:rPr>
                <w:rFonts w:cs="Arial"/>
              </w:rPr>
            </w:pPr>
            <w:r w:rsidRPr="007E0B31">
              <w:rPr>
                <w:rFonts w:cs="Arial"/>
              </w:rPr>
              <w:t>Urgent Modification</w:t>
            </w:r>
          </w:p>
        </w:tc>
        <w:tc>
          <w:tcPr>
            <w:tcW w:w="7221" w:type="dxa"/>
          </w:tcPr>
          <w:p w14:paraId="73F66797"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F81D7C" w:rsidRPr="007E0B31" w14:paraId="0EBC8358" w14:textId="77777777" w:rsidTr="00CF5EC1">
        <w:trPr>
          <w:cantSplit/>
        </w:trPr>
        <w:tc>
          <w:tcPr>
            <w:tcW w:w="2297" w:type="dxa"/>
          </w:tcPr>
          <w:p w14:paraId="10994AED" w14:textId="77777777" w:rsidR="00F81D7C" w:rsidRPr="007E0B31" w:rsidRDefault="00F81D7C" w:rsidP="00F81D7C">
            <w:pPr>
              <w:pStyle w:val="Arial11Bold"/>
              <w:rPr>
                <w:rFonts w:cs="Arial"/>
              </w:rPr>
            </w:pPr>
            <w:r w:rsidRPr="007E0B31">
              <w:rPr>
                <w:rFonts w:cs="Arial"/>
              </w:rPr>
              <w:t>User</w:t>
            </w:r>
          </w:p>
        </w:tc>
        <w:tc>
          <w:tcPr>
            <w:tcW w:w="7221" w:type="dxa"/>
          </w:tcPr>
          <w:p w14:paraId="63DC1FCA" w14:textId="70173463" w:rsidR="00F81D7C" w:rsidRPr="007E0B31" w:rsidRDefault="00F81D7C" w:rsidP="00F81D7C">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 xml:space="preserve">General </w:t>
            </w:r>
            <w:proofErr w:type="gramStart"/>
            <w:r w:rsidRPr="007E0B31">
              <w:rPr>
                <w:rFonts w:cs="Arial"/>
                <w:b/>
              </w:rPr>
              <w:t>Conditions</w:t>
            </w:r>
            <w:proofErr w:type="gramEnd"/>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F81D7C" w:rsidRPr="007E0B31" w14:paraId="1F55286A" w14:textId="77777777" w:rsidTr="00CF5EC1">
        <w:trPr>
          <w:cantSplit/>
        </w:trPr>
        <w:tc>
          <w:tcPr>
            <w:tcW w:w="2297" w:type="dxa"/>
          </w:tcPr>
          <w:p w14:paraId="71077D37" w14:textId="33CFD5CB" w:rsidR="00F81D7C" w:rsidRPr="007E0B31" w:rsidRDefault="00F81D7C" w:rsidP="00F81D7C">
            <w:pPr>
              <w:pStyle w:val="Arial11Bold"/>
              <w:rPr>
                <w:rFonts w:cs="Arial"/>
                <w:u w:val="single"/>
              </w:rPr>
            </w:pPr>
            <w:bookmarkStart w:id="60" w:name="_DV_C49"/>
            <w:r w:rsidRPr="007E0B31">
              <w:rPr>
                <w:rFonts w:cs="Arial"/>
              </w:rPr>
              <w:lastRenderedPageBreak/>
              <w:t>User Data File Structure</w:t>
            </w:r>
            <w:bookmarkEnd w:id="60"/>
          </w:p>
        </w:tc>
        <w:tc>
          <w:tcPr>
            <w:tcW w:w="7221" w:type="dxa"/>
          </w:tcPr>
          <w:p w14:paraId="475B944D" w14:textId="77258ADD" w:rsidR="00F81D7C" w:rsidRPr="007E0B31" w:rsidRDefault="00F81D7C" w:rsidP="00F81D7C">
            <w:pPr>
              <w:pStyle w:val="TableArial11"/>
              <w:rPr>
                <w:rFonts w:cs="Arial"/>
              </w:rPr>
            </w:pPr>
            <w:bookmarkStart w:id="61"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61"/>
          </w:p>
        </w:tc>
      </w:tr>
      <w:tr w:rsidR="00F81D7C" w:rsidRPr="007E0B31" w14:paraId="24C40449" w14:textId="77777777" w:rsidTr="00CF5EC1">
        <w:trPr>
          <w:cantSplit/>
        </w:trPr>
        <w:tc>
          <w:tcPr>
            <w:tcW w:w="2297" w:type="dxa"/>
          </w:tcPr>
          <w:p w14:paraId="20FC2734" w14:textId="77777777" w:rsidR="00F81D7C" w:rsidRPr="007E0B31" w:rsidRDefault="00F81D7C" w:rsidP="00F81D7C">
            <w:pPr>
              <w:pStyle w:val="Arial11Bold"/>
              <w:rPr>
                <w:rFonts w:cs="Arial"/>
              </w:rPr>
            </w:pPr>
            <w:r w:rsidRPr="007E0B31">
              <w:rPr>
                <w:rFonts w:cs="Arial"/>
              </w:rPr>
              <w:t>User Development</w:t>
            </w:r>
          </w:p>
        </w:tc>
        <w:tc>
          <w:tcPr>
            <w:tcW w:w="7221" w:type="dxa"/>
          </w:tcPr>
          <w:p w14:paraId="0478AE51" w14:textId="77777777" w:rsidR="00F81D7C" w:rsidRPr="007E0B31" w:rsidRDefault="00F81D7C" w:rsidP="00F81D7C">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F81D7C" w:rsidRPr="007E0B31" w14:paraId="3332ECCB" w14:textId="77777777" w:rsidTr="00CF5EC1">
        <w:trPr>
          <w:cantSplit/>
        </w:trPr>
        <w:tc>
          <w:tcPr>
            <w:tcW w:w="2297" w:type="dxa"/>
          </w:tcPr>
          <w:p w14:paraId="0EE53A77" w14:textId="02AE4348" w:rsidR="00F81D7C" w:rsidRPr="007E0B31" w:rsidRDefault="00F81D7C" w:rsidP="00F81D7C">
            <w:pPr>
              <w:pStyle w:val="Arial11Bold"/>
              <w:rPr>
                <w:rFonts w:cs="Arial"/>
              </w:rPr>
            </w:pPr>
            <w:bookmarkStart w:id="62" w:name="_DV_C51"/>
            <w:r w:rsidRPr="007E0B31">
              <w:rPr>
                <w:rFonts w:cs="Arial"/>
              </w:rPr>
              <w:t>User Self Certification of Compliance</w:t>
            </w:r>
            <w:bookmarkEnd w:id="62"/>
          </w:p>
        </w:tc>
        <w:tc>
          <w:tcPr>
            <w:tcW w:w="7221" w:type="dxa"/>
          </w:tcPr>
          <w:p w14:paraId="0B00A7D2" w14:textId="77777777" w:rsidR="00F81D7C" w:rsidRPr="007E0B31" w:rsidRDefault="00F81D7C" w:rsidP="00F81D7C">
            <w:pPr>
              <w:pStyle w:val="TableArial11"/>
              <w:rPr>
                <w:rFonts w:cs="Arial"/>
              </w:rPr>
            </w:pPr>
            <w:bookmarkStart w:id="63" w:name="_DV_C52"/>
            <w:r w:rsidRPr="007E0B31">
              <w:rPr>
                <w:rFonts w:cs="Arial"/>
              </w:rPr>
              <w:t>A certificate, in the form attached at CP.A.2</w:t>
            </w:r>
            <w:bookmarkStart w:id="64" w:name="_DV_C53"/>
            <w:bookmarkEnd w:id="63"/>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65" w:name="_DV_C56"/>
            <w:bookmarkEnd w:id="64"/>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65"/>
          </w:p>
        </w:tc>
      </w:tr>
      <w:tr w:rsidR="00F81D7C" w:rsidRPr="007E0B31" w14:paraId="1875D733" w14:textId="77777777" w:rsidTr="00CF5EC1">
        <w:trPr>
          <w:cantSplit/>
        </w:trPr>
        <w:tc>
          <w:tcPr>
            <w:tcW w:w="2297" w:type="dxa"/>
          </w:tcPr>
          <w:p w14:paraId="43B308DA" w14:textId="77777777" w:rsidR="00F81D7C" w:rsidRPr="007E0B31" w:rsidRDefault="00F81D7C" w:rsidP="00F81D7C">
            <w:pPr>
              <w:pStyle w:val="Arial11Bold"/>
              <w:rPr>
                <w:rFonts w:cs="Arial"/>
              </w:rPr>
            </w:pPr>
            <w:r w:rsidRPr="007E0B31">
              <w:rPr>
                <w:rFonts w:cs="Arial"/>
              </w:rPr>
              <w:t>User Site</w:t>
            </w:r>
          </w:p>
        </w:tc>
        <w:tc>
          <w:tcPr>
            <w:tcW w:w="7221" w:type="dxa"/>
          </w:tcPr>
          <w:p w14:paraId="0B24A90C" w14:textId="7ABB869F" w:rsidR="00F81D7C" w:rsidRPr="007E0B31" w:rsidRDefault="00F81D7C" w:rsidP="00F81D7C">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F81D7C" w:rsidRPr="007E0B31" w14:paraId="12D3AE6B" w14:textId="77777777" w:rsidTr="00CF5EC1">
        <w:trPr>
          <w:cantSplit/>
        </w:trPr>
        <w:tc>
          <w:tcPr>
            <w:tcW w:w="2297" w:type="dxa"/>
          </w:tcPr>
          <w:p w14:paraId="7BCD8EF3" w14:textId="77777777" w:rsidR="00F81D7C" w:rsidRPr="007E0B31" w:rsidRDefault="00F81D7C" w:rsidP="00F81D7C">
            <w:pPr>
              <w:pStyle w:val="Arial11Bold"/>
              <w:rPr>
                <w:rFonts w:cs="Arial"/>
              </w:rPr>
            </w:pPr>
            <w:r w:rsidRPr="007E0B31">
              <w:rPr>
                <w:rFonts w:cs="Arial"/>
              </w:rPr>
              <w:t>User System</w:t>
            </w:r>
          </w:p>
        </w:tc>
        <w:tc>
          <w:tcPr>
            <w:tcW w:w="7221" w:type="dxa"/>
          </w:tcPr>
          <w:p w14:paraId="17F1EECD" w14:textId="77777777" w:rsidR="00F81D7C" w:rsidRPr="007E0B31" w:rsidRDefault="00F81D7C" w:rsidP="00F81D7C">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F81D7C" w:rsidRPr="007E0B31" w:rsidRDefault="00F81D7C" w:rsidP="00F81D7C">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F81D7C" w:rsidRPr="007E0B31" w:rsidRDefault="00F81D7C" w:rsidP="00F81D7C">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F81D7C" w:rsidRPr="007E0B31" w:rsidRDefault="00F81D7C" w:rsidP="00F81D7C">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w:t>
            </w:r>
            <w:proofErr w:type="gramStart"/>
            <w:r w:rsidRPr="007E0B31">
              <w:rPr>
                <w:rFonts w:cs="Arial"/>
              </w:rPr>
              <w:t>equipment;</w:t>
            </w:r>
            <w:proofErr w:type="gramEnd"/>
            <w:r w:rsidRPr="007E0B31">
              <w:rPr>
                <w:rFonts w:cs="Arial"/>
              </w:rPr>
              <w:t xml:space="preserve"> </w:t>
            </w:r>
          </w:p>
          <w:p w14:paraId="380522B6" w14:textId="77777777" w:rsidR="00F81D7C" w:rsidRPr="007E0B31" w:rsidRDefault="00F81D7C" w:rsidP="00F81D7C">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F81D7C" w:rsidRPr="007E0B31" w:rsidRDefault="00F81D7C" w:rsidP="00F81D7C">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F81D7C" w:rsidRPr="007E0B31" w14:paraId="2DEDB843" w14:textId="77777777" w:rsidTr="00CF5EC1">
        <w:trPr>
          <w:cantSplit/>
        </w:trPr>
        <w:tc>
          <w:tcPr>
            <w:tcW w:w="2297" w:type="dxa"/>
          </w:tcPr>
          <w:p w14:paraId="5DD6FE55" w14:textId="77777777" w:rsidR="00F81D7C" w:rsidRPr="007E0B31" w:rsidRDefault="00F81D7C" w:rsidP="00F81D7C">
            <w:pPr>
              <w:pStyle w:val="Arial11Bold"/>
              <w:rPr>
                <w:rFonts w:cs="Arial"/>
              </w:rPr>
            </w:pPr>
            <w:r w:rsidRPr="007E0B31">
              <w:rPr>
                <w:rFonts w:cs="Arial"/>
              </w:rPr>
              <w:lastRenderedPageBreak/>
              <w:t>User System Entry Point</w:t>
            </w:r>
          </w:p>
        </w:tc>
        <w:tc>
          <w:tcPr>
            <w:tcW w:w="7221" w:type="dxa"/>
          </w:tcPr>
          <w:p w14:paraId="6382FA56" w14:textId="266D53CF" w:rsidR="00F81D7C" w:rsidRDefault="00F81D7C" w:rsidP="00F81D7C">
            <w:pPr>
              <w:pStyle w:val="TableArial11"/>
              <w:rPr>
                <w:rFonts w:cs="Arial"/>
              </w:rPr>
            </w:pPr>
            <w:r w:rsidRPr="007E0B31">
              <w:rPr>
                <w:rFonts w:cs="Arial"/>
              </w:rPr>
              <w:t xml:space="preserve">A point at </w:t>
            </w:r>
            <w:proofErr w:type="gramStart"/>
            <w:r w:rsidRPr="007E0B31">
              <w:rPr>
                <w:rFonts w:cs="Arial"/>
              </w:rPr>
              <w:t>which</w:t>
            </w:r>
            <w:r>
              <w:rPr>
                <w:rFonts w:cs="Arial"/>
              </w:rPr>
              <w:t>;</w:t>
            </w:r>
            <w:proofErr w:type="gramEnd"/>
          </w:p>
          <w:p w14:paraId="08877A38" w14:textId="4B34FA20" w:rsidR="00F81D7C" w:rsidRDefault="00F81D7C" w:rsidP="00F81D7C">
            <w:pPr>
              <w:pStyle w:val="TableArial11"/>
              <w:ind w:left="440"/>
              <w:rPr>
                <w:rFonts w:cs="Arial"/>
              </w:rPr>
            </w:pPr>
            <w:r w:rsidRPr="00D6712D">
              <w:rPr>
                <w:rFonts w:cs="Arial"/>
                <w:bCs/>
              </w:rPr>
              <w:t>a</w:t>
            </w:r>
            <w:r w:rsidRPr="002A73E9">
              <w:rPr>
                <w:b/>
              </w:rPr>
              <w:t xml:space="preserve"> </w:t>
            </w:r>
            <w:r w:rsidRPr="007E0B31">
              <w:rPr>
                <w:rFonts w:cs="Arial"/>
                <w:b/>
              </w:rPr>
              <w:t xml:space="preserve">Power Generating </w:t>
            </w:r>
            <w:proofErr w:type="gramStart"/>
            <w:r w:rsidRPr="007E0B31">
              <w:rPr>
                <w:rFonts w:cs="Arial"/>
                <w:b/>
              </w:rPr>
              <w:t>Module</w:t>
            </w:r>
            <w:r w:rsidRPr="007E0B31">
              <w:rPr>
                <w:rFonts w:cs="Arial"/>
              </w:rPr>
              <w:t>,</w:t>
            </w:r>
            <w:r w:rsidRPr="00D9732F">
              <w:rPr>
                <w:rFonts w:cs="Arial"/>
                <w:bCs/>
              </w:rPr>
              <w:t>;</w:t>
            </w:r>
            <w:proofErr w:type="gramEnd"/>
            <w:r w:rsidRPr="00D9732F">
              <w:rPr>
                <w:rFonts w:cs="Arial"/>
                <w:bCs/>
              </w:rPr>
              <w:t xml:space="preserve"> or</w:t>
            </w:r>
            <w:r w:rsidRPr="007E0B31">
              <w:rPr>
                <w:rFonts w:cs="Arial"/>
              </w:rPr>
              <w:t xml:space="preserve"> </w:t>
            </w:r>
          </w:p>
          <w:p w14:paraId="4FA3893D" w14:textId="7C3E8DBA" w:rsidR="00F81D7C" w:rsidRDefault="00F81D7C" w:rsidP="00F81D7C">
            <w:pPr>
              <w:pStyle w:val="TableArial11"/>
              <w:ind w:left="440"/>
              <w:rPr>
                <w:rFonts w:cs="Arial"/>
              </w:rPr>
            </w:pPr>
            <w:r w:rsidRPr="00D6712D">
              <w:rPr>
                <w:rFonts w:cs="Arial"/>
                <w:bCs/>
              </w:rPr>
              <w:t>a</w:t>
            </w:r>
            <w:r w:rsidRPr="002A73E9">
              <w:rPr>
                <w:b/>
              </w:rPr>
              <w:t xml:space="preserve"> </w:t>
            </w:r>
            <w:r w:rsidRPr="007E0B31">
              <w:rPr>
                <w:rFonts w:cs="Arial"/>
                <w:b/>
              </w:rPr>
              <w:t>Generating Unit</w:t>
            </w:r>
            <w:proofErr w:type="gramStart"/>
            <w:r w:rsidRPr="007E0B31">
              <w:rPr>
                <w:rFonts w:cs="Arial"/>
              </w:rPr>
              <w:t xml:space="preserve">, </w:t>
            </w:r>
            <w:r w:rsidRPr="00D9732F">
              <w:rPr>
                <w:rFonts w:cs="Arial"/>
                <w:bCs/>
              </w:rPr>
              <w:t>;</w:t>
            </w:r>
            <w:proofErr w:type="gramEnd"/>
            <w:r w:rsidRPr="00D9732F">
              <w:rPr>
                <w:rFonts w:cs="Arial"/>
                <w:bCs/>
              </w:rPr>
              <w:t xml:space="preserve"> or</w:t>
            </w:r>
            <w:r w:rsidRPr="007E0B31">
              <w:rPr>
                <w:rFonts w:cs="Arial"/>
              </w:rPr>
              <w:t>,</w:t>
            </w:r>
          </w:p>
          <w:p w14:paraId="72C2BD5F" w14:textId="4A6C73DE" w:rsidR="00F81D7C" w:rsidRDefault="00F81D7C" w:rsidP="00F81D7C">
            <w:pPr>
              <w:pStyle w:val="TableArial11"/>
              <w:ind w:left="440"/>
              <w:rPr>
                <w:rFonts w:cs="Arial"/>
              </w:rPr>
            </w:pPr>
            <w:r w:rsidRPr="007E0B31">
              <w:rPr>
                <w:rFonts w:cs="Arial"/>
              </w:rPr>
              <w:t xml:space="preserve">a </w:t>
            </w:r>
            <w:r w:rsidRPr="007E0B31">
              <w:rPr>
                <w:rFonts w:cs="Arial"/>
                <w:b/>
              </w:rPr>
              <w:t xml:space="preserve">CCGT </w:t>
            </w:r>
            <w:proofErr w:type="spellStart"/>
            <w:proofErr w:type="gramStart"/>
            <w:r w:rsidRPr="007E0B31">
              <w:rPr>
                <w:rFonts w:cs="Arial"/>
                <w:b/>
              </w:rPr>
              <w:t>Module</w:t>
            </w:r>
            <w:r w:rsidRPr="00D9732F">
              <w:rPr>
                <w:rFonts w:cs="Arial"/>
                <w:bCs/>
              </w:rPr>
              <w:t>;</w:t>
            </w:r>
            <w:r w:rsidRPr="007E0B31">
              <w:rPr>
                <w:rFonts w:cs="Arial"/>
              </w:rPr>
              <w:t>or</w:t>
            </w:r>
            <w:proofErr w:type="spellEnd"/>
            <w:proofErr w:type="gramEnd"/>
            <w:r w:rsidRPr="007E0B31">
              <w:rPr>
                <w:rFonts w:cs="Arial"/>
              </w:rPr>
              <w:t xml:space="preserve"> </w:t>
            </w:r>
          </w:p>
          <w:p w14:paraId="327A4C78" w14:textId="77777777" w:rsidR="00F81D7C" w:rsidRDefault="00F81D7C" w:rsidP="00F81D7C">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F81D7C" w:rsidRDefault="00F81D7C" w:rsidP="00F81D7C">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F81D7C" w:rsidRDefault="00F81D7C" w:rsidP="00F81D7C">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F81D7C" w:rsidRDefault="00F81D7C" w:rsidP="00F81D7C">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F81D7C" w:rsidRDefault="00F81D7C" w:rsidP="00F81D7C">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F81D7C" w:rsidRPr="002A73E9" w:rsidRDefault="00F81D7C" w:rsidP="00F81D7C">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F81D7C" w:rsidRPr="007E0B31" w14:paraId="71382D54" w14:textId="77777777" w:rsidTr="00CF5EC1">
        <w:trPr>
          <w:cantSplit/>
        </w:trPr>
        <w:tc>
          <w:tcPr>
            <w:tcW w:w="2297" w:type="dxa"/>
          </w:tcPr>
          <w:p w14:paraId="648F4727" w14:textId="0C0E36FB" w:rsidR="00F81D7C" w:rsidRPr="003A2637" w:rsidRDefault="00F81D7C" w:rsidP="00F81D7C">
            <w:pPr>
              <w:pStyle w:val="Arial11Bold"/>
            </w:pPr>
            <w:r w:rsidRPr="003A2637">
              <w:t>Virtual Lead Party</w:t>
            </w:r>
          </w:p>
        </w:tc>
        <w:tc>
          <w:tcPr>
            <w:tcW w:w="7221" w:type="dxa"/>
          </w:tcPr>
          <w:p w14:paraId="67A99EA6" w14:textId="583435A8" w:rsidR="00F81D7C" w:rsidRPr="003A2637" w:rsidRDefault="00F81D7C" w:rsidP="00F81D7C">
            <w:pPr>
              <w:pStyle w:val="TableArial11"/>
            </w:pPr>
            <w:r w:rsidRPr="003A2637">
              <w:t xml:space="preserve">As defined in the </w:t>
            </w:r>
            <w:r w:rsidRPr="003A2637">
              <w:rPr>
                <w:b/>
              </w:rPr>
              <w:t>BSC</w:t>
            </w:r>
            <w:r w:rsidRPr="003A2637">
              <w:t>.</w:t>
            </w:r>
          </w:p>
        </w:tc>
      </w:tr>
      <w:tr w:rsidR="00F81D7C" w:rsidRPr="00C45ED9" w14:paraId="2DBF5F7B" w14:textId="77777777" w:rsidTr="00CF5EC1">
        <w:trPr>
          <w:cantSplit/>
        </w:trPr>
        <w:tc>
          <w:tcPr>
            <w:tcW w:w="2297" w:type="dxa"/>
          </w:tcPr>
          <w:p w14:paraId="70F12CA8" w14:textId="3CBA11F6" w:rsidR="00F81D7C" w:rsidRPr="00C45ED9" w:rsidRDefault="00F81D7C" w:rsidP="00F81D7C">
            <w:pPr>
              <w:pStyle w:val="Arial11Bold"/>
              <w:rPr>
                <w:rFonts w:cs="Arial"/>
              </w:rPr>
            </w:pPr>
            <w:r w:rsidRPr="002510FF">
              <w:rPr>
                <w:rFonts w:cs="Arial"/>
              </w:rPr>
              <w:t>Voltage Jump Reactive Power</w:t>
            </w:r>
          </w:p>
        </w:tc>
        <w:tc>
          <w:tcPr>
            <w:tcW w:w="7221" w:type="dxa"/>
          </w:tcPr>
          <w:p w14:paraId="494FF092" w14:textId="77777777" w:rsidR="00F81D7C" w:rsidRPr="002510FF" w:rsidRDefault="00F81D7C" w:rsidP="00F81D7C">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F81D7C" w:rsidRPr="002510FF" w:rsidRDefault="00F81D7C" w:rsidP="00F81D7C">
            <w:pPr>
              <w:pStyle w:val="Default"/>
              <w:jc w:val="both"/>
              <w:rPr>
                <w:color w:val="auto"/>
                <w:sz w:val="20"/>
                <w:szCs w:val="20"/>
              </w:rPr>
            </w:pPr>
          </w:p>
          <w:p w14:paraId="6F4B105B" w14:textId="40F71B72" w:rsidR="00F81D7C" w:rsidRPr="00C45ED9" w:rsidRDefault="00F81D7C" w:rsidP="00F81D7C">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voltage magnitude change.  </w:t>
            </w:r>
          </w:p>
        </w:tc>
      </w:tr>
      <w:tr w:rsidR="00F81D7C" w:rsidRPr="007E0B31" w14:paraId="28BB7E6E" w14:textId="77777777" w:rsidTr="00CF5EC1">
        <w:trPr>
          <w:cantSplit/>
        </w:trPr>
        <w:tc>
          <w:tcPr>
            <w:tcW w:w="2297" w:type="dxa"/>
          </w:tcPr>
          <w:p w14:paraId="13C29FC9" w14:textId="77777777" w:rsidR="00F81D7C" w:rsidRPr="007E0B31" w:rsidRDefault="00F81D7C" w:rsidP="00F81D7C">
            <w:pPr>
              <w:pStyle w:val="Arial11Bold"/>
              <w:rPr>
                <w:rFonts w:cs="Arial"/>
              </w:rPr>
            </w:pPr>
            <w:r w:rsidRPr="007E0B31">
              <w:rPr>
                <w:rFonts w:cs="Arial"/>
              </w:rPr>
              <w:t>Water Time Constant</w:t>
            </w:r>
          </w:p>
        </w:tc>
        <w:tc>
          <w:tcPr>
            <w:tcW w:w="7221" w:type="dxa"/>
          </w:tcPr>
          <w:p w14:paraId="2C789366" w14:textId="77777777" w:rsidR="00F81D7C" w:rsidRPr="007E0B31" w:rsidRDefault="00F81D7C" w:rsidP="00F81D7C">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F81D7C" w:rsidRPr="007E0B31" w14:paraId="10B4E60E" w14:textId="77777777" w:rsidTr="00CF5EC1">
        <w:trPr>
          <w:cantSplit/>
        </w:trPr>
        <w:tc>
          <w:tcPr>
            <w:tcW w:w="2297" w:type="dxa"/>
          </w:tcPr>
          <w:p w14:paraId="3BEE1BA7" w14:textId="77777777" w:rsidR="00F81D7C" w:rsidRPr="007E0B31" w:rsidRDefault="00F81D7C" w:rsidP="00F81D7C">
            <w:pPr>
              <w:pStyle w:val="Arial11Bold"/>
              <w:rPr>
                <w:rFonts w:cs="Arial"/>
              </w:rPr>
            </w:pPr>
            <w:r w:rsidRPr="007E0B31">
              <w:rPr>
                <w:rFonts w:cs="Arial"/>
              </w:rPr>
              <w:t>Website</w:t>
            </w:r>
          </w:p>
        </w:tc>
        <w:tc>
          <w:tcPr>
            <w:tcW w:w="7221" w:type="dxa"/>
          </w:tcPr>
          <w:p w14:paraId="38A79967" w14:textId="68B9F503" w:rsidR="00F81D7C" w:rsidRPr="007E0B31" w:rsidRDefault="00F81D7C" w:rsidP="00F81D7C">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F81D7C" w:rsidRPr="007E0B31" w14:paraId="16BFB7FB" w14:textId="77777777" w:rsidTr="00CF5EC1">
        <w:trPr>
          <w:cantSplit/>
        </w:trPr>
        <w:tc>
          <w:tcPr>
            <w:tcW w:w="2297" w:type="dxa"/>
          </w:tcPr>
          <w:p w14:paraId="06EA4E34" w14:textId="77777777" w:rsidR="00F81D7C" w:rsidRPr="007E0B31" w:rsidRDefault="00F81D7C" w:rsidP="00F81D7C">
            <w:pPr>
              <w:pStyle w:val="Arial11Bold"/>
              <w:rPr>
                <w:rFonts w:cs="Arial"/>
              </w:rPr>
            </w:pPr>
            <w:r w:rsidRPr="007E0B31">
              <w:rPr>
                <w:rFonts w:cs="Arial"/>
              </w:rPr>
              <w:t>Weekly ACS Conditions</w:t>
            </w:r>
          </w:p>
        </w:tc>
        <w:tc>
          <w:tcPr>
            <w:tcW w:w="7221" w:type="dxa"/>
          </w:tcPr>
          <w:p w14:paraId="65C6CD52" w14:textId="77777777" w:rsidR="00F81D7C" w:rsidRPr="007E0B31" w:rsidRDefault="00F81D7C" w:rsidP="00F81D7C">
            <w:pPr>
              <w:pStyle w:val="TableArial11"/>
              <w:rPr>
                <w:rFonts w:cs="Arial"/>
              </w:rPr>
            </w:pPr>
            <w:r w:rsidRPr="007E0B31">
              <w:rPr>
                <w:rFonts w:cs="Arial"/>
              </w:rPr>
              <w:t xml:space="preserve">Means that </w:t>
            </w:r>
            <w:proofErr w:type="gramStart"/>
            <w:r w:rsidRPr="007E0B31">
              <w:rPr>
                <w:rFonts w:cs="Arial"/>
              </w:rPr>
              <w:t>particular combination</w:t>
            </w:r>
            <w:proofErr w:type="gramEnd"/>
            <w:r w:rsidRPr="007E0B31">
              <w:rPr>
                <w:rFonts w:cs="Arial"/>
              </w:rPr>
              <w:t xml:space="preserve">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w:t>
            </w:r>
            <w:proofErr w:type="gramStart"/>
            <w:r w:rsidRPr="007E0B31">
              <w:rPr>
                <w:rFonts w:cs="Arial"/>
              </w:rPr>
              <w:t>particular chance</w:t>
            </w:r>
            <w:proofErr w:type="gramEnd"/>
            <w:r w:rsidRPr="007E0B31">
              <w:rPr>
                <w:rFonts w:cs="Arial"/>
              </w:rPr>
              <w:t xml:space="preserv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F81D7C" w:rsidRPr="007E0B31" w14:paraId="52CA6CC1" w14:textId="77777777" w:rsidTr="00CF5EC1">
        <w:trPr>
          <w:cantSplit/>
        </w:trPr>
        <w:tc>
          <w:tcPr>
            <w:tcW w:w="2297" w:type="dxa"/>
          </w:tcPr>
          <w:p w14:paraId="5401CEF5" w14:textId="77777777" w:rsidR="00F81D7C" w:rsidRPr="007E0B31" w:rsidRDefault="00F81D7C" w:rsidP="00F81D7C">
            <w:pPr>
              <w:pStyle w:val="Arial11Bold"/>
              <w:rPr>
                <w:rFonts w:cs="Arial"/>
              </w:rPr>
            </w:pPr>
            <w:r w:rsidRPr="007E0B31">
              <w:rPr>
                <w:rFonts w:cs="Arial"/>
              </w:rPr>
              <w:t>WG Consultation Alternative Request</w:t>
            </w:r>
          </w:p>
        </w:tc>
        <w:tc>
          <w:tcPr>
            <w:tcW w:w="7221" w:type="dxa"/>
          </w:tcPr>
          <w:p w14:paraId="646D5E60" w14:textId="0ED4CB18" w:rsidR="00F81D7C" w:rsidRPr="007E0B31" w:rsidRDefault="00F81D7C" w:rsidP="00F81D7C">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F81D7C" w:rsidRPr="007E0B31" w14:paraId="77D7428B" w14:textId="77777777" w:rsidTr="00CF5EC1">
        <w:trPr>
          <w:cantSplit/>
        </w:trPr>
        <w:tc>
          <w:tcPr>
            <w:tcW w:w="2297" w:type="dxa"/>
          </w:tcPr>
          <w:p w14:paraId="3ABB06D3" w14:textId="77777777" w:rsidR="00F81D7C" w:rsidRPr="007E0B31" w:rsidRDefault="00F81D7C" w:rsidP="00F81D7C">
            <w:pPr>
              <w:pStyle w:val="Arial11Bold"/>
              <w:rPr>
                <w:rFonts w:cs="Arial"/>
              </w:rPr>
            </w:pPr>
            <w:r w:rsidRPr="007E0B31">
              <w:rPr>
                <w:rFonts w:cs="Arial"/>
              </w:rPr>
              <w:t>Workgroup</w:t>
            </w:r>
          </w:p>
        </w:tc>
        <w:tc>
          <w:tcPr>
            <w:tcW w:w="7221" w:type="dxa"/>
          </w:tcPr>
          <w:p w14:paraId="3C071C58" w14:textId="3E96F164" w:rsidR="00F81D7C" w:rsidRPr="007E0B31" w:rsidRDefault="00F81D7C" w:rsidP="00F81D7C">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F81D7C" w:rsidRPr="007E0B31" w14:paraId="0DB5431E" w14:textId="77777777" w:rsidTr="00CF5EC1">
        <w:trPr>
          <w:cantSplit/>
        </w:trPr>
        <w:tc>
          <w:tcPr>
            <w:tcW w:w="2297" w:type="dxa"/>
          </w:tcPr>
          <w:p w14:paraId="1820C1E3" w14:textId="77777777" w:rsidR="00F81D7C" w:rsidRPr="007E0B31" w:rsidRDefault="00F81D7C" w:rsidP="00F81D7C">
            <w:pPr>
              <w:pStyle w:val="Arial11Bold"/>
              <w:rPr>
                <w:rFonts w:cs="Arial"/>
              </w:rPr>
            </w:pPr>
            <w:r w:rsidRPr="007E0B31">
              <w:rPr>
                <w:rFonts w:cs="Arial"/>
              </w:rPr>
              <w:lastRenderedPageBreak/>
              <w:t>Workgroup Consultation</w:t>
            </w:r>
          </w:p>
        </w:tc>
        <w:tc>
          <w:tcPr>
            <w:tcW w:w="7221" w:type="dxa"/>
          </w:tcPr>
          <w:p w14:paraId="3BBAF0D1" w14:textId="4A8FF3F0" w:rsidR="00F81D7C" w:rsidRPr="007E0B31" w:rsidRDefault="00F81D7C" w:rsidP="00F81D7C">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F81D7C" w:rsidRPr="007E0B31" w14:paraId="5FE213B7" w14:textId="77777777" w:rsidTr="00CF5EC1">
        <w:trPr>
          <w:cantSplit/>
        </w:trPr>
        <w:tc>
          <w:tcPr>
            <w:tcW w:w="2297" w:type="dxa"/>
          </w:tcPr>
          <w:p w14:paraId="7DDC8A6B" w14:textId="77777777" w:rsidR="00F81D7C" w:rsidRPr="007E0B31" w:rsidRDefault="00F81D7C" w:rsidP="00F81D7C">
            <w:pPr>
              <w:pStyle w:val="Arial11Bold"/>
              <w:rPr>
                <w:rFonts w:cs="Arial"/>
              </w:rPr>
            </w:pPr>
            <w:r w:rsidRPr="007E0B31">
              <w:rPr>
                <w:rFonts w:cs="Arial"/>
              </w:rPr>
              <w:t>Workgroup Alternative Grid Code Modification</w:t>
            </w:r>
          </w:p>
        </w:tc>
        <w:tc>
          <w:tcPr>
            <w:tcW w:w="7221" w:type="dxa"/>
          </w:tcPr>
          <w:p w14:paraId="10B737BD" w14:textId="58EA8ECE" w:rsidR="00F81D7C" w:rsidRPr="007E0B31" w:rsidRDefault="00F81D7C" w:rsidP="00F81D7C">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w:t>
            </w:r>
            <w:proofErr w:type="gramStart"/>
            <w:r w:rsidRPr="007E0B31">
              <w:rPr>
                <w:rFonts w:cs="Arial"/>
                <w:lang w:val="x-none"/>
              </w:rPr>
              <w:t>as a result of</w:t>
            </w:r>
            <w:proofErr w:type="gramEnd"/>
            <w:r w:rsidRPr="007E0B31">
              <w:rPr>
                <w:rFonts w:cs="Arial"/>
                <w:lang w:val="x-none"/>
              </w:rPr>
              <w:t xml:space="preserve">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F81D7C" w:rsidRPr="007E0B31" w14:paraId="0C414BA6" w14:textId="77777777" w:rsidTr="00CF5EC1">
        <w:trPr>
          <w:cantSplit/>
        </w:trPr>
        <w:tc>
          <w:tcPr>
            <w:tcW w:w="2297" w:type="dxa"/>
          </w:tcPr>
          <w:p w14:paraId="7F1B4D4F" w14:textId="77777777" w:rsidR="00F81D7C" w:rsidRPr="007E0B31" w:rsidRDefault="00F81D7C" w:rsidP="00F81D7C">
            <w:pPr>
              <w:pStyle w:val="Arial11Bold"/>
              <w:rPr>
                <w:rFonts w:cs="Arial"/>
              </w:rPr>
            </w:pPr>
            <w:r w:rsidRPr="007E0B31">
              <w:rPr>
                <w:rFonts w:cs="Arial"/>
              </w:rPr>
              <w:t>Zonal System Security Requirements</w:t>
            </w:r>
          </w:p>
        </w:tc>
        <w:tc>
          <w:tcPr>
            <w:tcW w:w="7221" w:type="dxa"/>
          </w:tcPr>
          <w:p w14:paraId="5571DD3D" w14:textId="77777777" w:rsidR="00F81D7C" w:rsidRPr="007E0B31" w:rsidRDefault="00F81D7C" w:rsidP="00F81D7C">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xml:space="preserve">, firm or partnership and any other entity, in each case whether or not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lastRenderedPageBreak/>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66"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66"/>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even" r:id="rId11"/>
      <w:headerReference w:type="default" r:id="rId12"/>
      <w:footerReference w:type="even" r:id="rId13"/>
      <w:footerReference w:type="default" r:id="rId14"/>
      <w:headerReference w:type="first" r:id="rId15"/>
      <w:footerReference w:type="first" r:id="rId16"/>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05985F" w14:textId="77777777" w:rsidR="000947F5" w:rsidRDefault="000947F5" w:rsidP="008F1F3E">
      <w:pPr>
        <w:pStyle w:val="Header"/>
      </w:pPr>
      <w:r>
        <w:separator/>
      </w:r>
    </w:p>
  </w:endnote>
  <w:endnote w:type="continuationSeparator" w:id="0">
    <w:p w14:paraId="35B28852" w14:textId="77777777" w:rsidR="000947F5" w:rsidRDefault="000947F5" w:rsidP="008F1F3E">
      <w:pPr>
        <w:pStyle w:val="Header"/>
      </w:pPr>
      <w:r>
        <w:continuationSeparator/>
      </w:r>
    </w:p>
  </w:endnote>
  <w:endnote w:type="continuationNotice" w:id="1">
    <w:p w14:paraId="1D32FAFE" w14:textId="77777777" w:rsidR="000947F5" w:rsidRDefault="000947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AF04E" w14:textId="77777777" w:rsidR="00897F09" w:rsidRDefault="00897F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1AF9A698"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DA6DF3">
      <w:rPr>
        <w:rStyle w:val="PageNumber"/>
        <w:sz w:val="16"/>
        <w:szCs w:val="16"/>
      </w:rPr>
      <w:t>7</w:t>
    </w:r>
    <w:r>
      <w:rPr>
        <w:rStyle w:val="PageNumber"/>
        <w:sz w:val="16"/>
        <w:szCs w:val="16"/>
      </w:rPr>
      <w:tab/>
      <w:t>GD</w:t>
    </w:r>
    <w:r w:rsidRPr="002B5019">
      <w:rPr>
        <w:rStyle w:val="PageNumber"/>
        <w:sz w:val="16"/>
        <w:szCs w:val="16"/>
      </w:rPr>
      <w:tab/>
    </w:r>
    <w:r w:rsidR="00B827B1">
      <w:rPr>
        <w:sz w:val="16"/>
        <w:szCs w:val="16"/>
      </w:rPr>
      <w:t>0</w:t>
    </w:r>
    <w:r w:rsidR="00DA6DF3">
      <w:rPr>
        <w:sz w:val="16"/>
        <w:szCs w:val="16"/>
      </w:rPr>
      <w:t>1 October 2024</w:t>
    </w:r>
  </w:p>
  <w:p w14:paraId="60524C2E" w14:textId="66F597E6"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897F09">
      <w:rPr>
        <w:rStyle w:val="PageNumber"/>
        <w:sz w:val="16"/>
        <w:szCs w:val="16"/>
      </w:rPr>
      <w:t>7</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963EC" w14:textId="77777777" w:rsidR="00897F09" w:rsidRDefault="00897F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996E75" w14:textId="77777777" w:rsidR="000947F5" w:rsidRDefault="000947F5" w:rsidP="008F1F3E">
      <w:pPr>
        <w:pStyle w:val="Header"/>
      </w:pPr>
      <w:r>
        <w:separator/>
      </w:r>
    </w:p>
  </w:footnote>
  <w:footnote w:type="continuationSeparator" w:id="0">
    <w:p w14:paraId="09936BAD" w14:textId="77777777" w:rsidR="000947F5" w:rsidRDefault="000947F5" w:rsidP="008F1F3E">
      <w:pPr>
        <w:pStyle w:val="Header"/>
      </w:pPr>
      <w:r>
        <w:continuationSeparator/>
      </w:r>
    </w:p>
  </w:footnote>
  <w:footnote w:type="continuationNotice" w:id="1">
    <w:p w14:paraId="65D88B37" w14:textId="77777777" w:rsidR="000947F5" w:rsidRDefault="000947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FD85A" w14:textId="77777777" w:rsidR="00897F09" w:rsidRDefault="00897F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5462D" w14:textId="77777777" w:rsidR="00897F09" w:rsidRDefault="00897F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becca Scott (NESO)">
    <w15:presenceInfo w15:providerId="AD" w15:userId="S::Rebecca.Scott1@uk.nationalgrid.com::2158a1eb-9348-498b-b19b-c05f144b7b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4AD8"/>
    <w:rsid w:val="00054B19"/>
    <w:rsid w:val="000556C6"/>
    <w:rsid w:val="00055A38"/>
    <w:rsid w:val="00055DDE"/>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4BCE"/>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369"/>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3CD8"/>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A7EF8"/>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4CF2"/>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01A6"/>
    <w:rsid w:val="00681158"/>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6BA0"/>
    <w:rsid w:val="006B6D57"/>
    <w:rsid w:val="006B6DEA"/>
    <w:rsid w:val="006C045F"/>
    <w:rsid w:val="006C07B4"/>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EE3"/>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5782A"/>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78C"/>
    <w:rsid w:val="008F5ECD"/>
    <w:rsid w:val="00901962"/>
    <w:rsid w:val="00901BEC"/>
    <w:rsid w:val="00902B0F"/>
    <w:rsid w:val="00902D1A"/>
    <w:rsid w:val="0090424A"/>
    <w:rsid w:val="00904F96"/>
    <w:rsid w:val="00905E3B"/>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3733"/>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42DF"/>
    <w:rsid w:val="009C4870"/>
    <w:rsid w:val="009C4EA3"/>
    <w:rsid w:val="009C53F0"/>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6157"/>
    <w:rsid w:val="009E636C"/>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646"/>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F6"/>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1C52"/>
    <w:rsid w:val="00CE235F"/>
    <w:rsid w:val="00CE3311"/>
    <w:rsid w:val="00CE348B"/>
    <w:rsid w:val="00CE3AC2"/>
    <w:rsid w:val="00CE4842"/>
    <w:rsid w:val="00CE4CCF"/>
    <w:rsid w:val="00CE6B74"/>
    <w:rsid w:val="00CF0BE2"/>
    <w:rsid w:val="00CF1CC8"/>
    <w:rsid w:val="00CF22B2"/>
    <w:rsid w:val="00CF35CF"/>
    <w:rsid w:val="00CF4484"/>
    <w:rsid w:val="00CF500D"/>
    <w:rsid w:val="00CF582F"/>
    <w:rsid w:val="00CF5BB4"/>
    <w:rsid w:val="00CF5EC1"/>
    <w:rsid w:val="00CF6762"/>
    <w:rsid w:val="00CF6D79"/>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938"/>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9ED"/>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4967"/>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51"/>
    <w:rsid w:val="00FA3F8D"/>
    <w:rsid w:val="00FA4BF4"/>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BF0B8E"/>
    <w:rsid w:val="14907BFD"/>
    <w:rsid w:val="1546725B"/>
    <w:rsid w:val="15C01928"/>
    <w:rsid w:val="15CFBD21"/>
    <w:rsid w:val="1696CF44"/>
    <w:rsid w:val="17594FFC"/>
    <w:rsid w:val="1774DDA9"/>
    <w:rsid w:val="1787747C"/>
    <w:rsid w:val="1799446D"/>
    <w:rsid w:val="17ADFBC7"/>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CFCDACED-E3B3-453B-89D9-8AC9E612A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MediaLengthInSeconds xmlns="dec74c4c-1639-4502-8f90-b4ce03410dfb" xsi:nil="true"/>
  </documentManagement>
</p:properties>
</file>

<file path=customXml/itemProps1.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2.xml><?xml version="1.0" encoding="utf-8"?>
<ds:datastoreItem xmlns:ds="http://schemas.openxmlformats.org/officeDocument/2006/customXml" ds:itemID="{F1AA28FC-00CB-461B-8086-4D71E715ADD4}"/>
</file>

<file path=customXml/itemProps3.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4.xml><?xml version="1.0" encoding="utf-8"?>
<ds:datastoreItem xmlns:ds="http://schemas.openxmlformats.org/officeDocument/2006/customXml" ds:itemID="{5CABF875-694C-481F-92B0-50FF0BE9C28C}">
  <ds:schemaRefs>
    <ds:schemaRef ds:uri="2e3132a0-aaf2-4326-8928-c084593c093d"/>
    <ds:schemaRef ds:uri="http://purl.org/dc/terms/"/>
    <ds:schemaRef ds:uri="http://schemas.microsoft.com/office/2006/documentManagement/types"/>
    <ds:schemaRef ds:uri="6032ed8b-3e71-4b2f-ab7b-020545ac21c9"/>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cadce026-d35b-4a62-a2ee-1436bb44fb5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87</Pages>
  <Words>35356</Words>
  <Characters>189181</Characters>
  <Application>Microsoft Office Word</Application>
  <DocSecurity>0</DocSecurity>
  <Lines>1576</Lines>
  <Paragraphs>448</Paragraphs>
  <ScaleCrop>false</ScaleCrop>
  <Company>National Grid</Company>
  <LinksUpToDate>false</LinksUpToDate>
  <CharactersWithSpaces>224089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Rebecca Scott (NESO)</cp:lastModifiedBy>
  <cp:revision>47</cp:revision>
  <cp:lastPrinted>2024-09-24T07:39:00Z</cp:lastPrinted>
  <dcterms:created xsi:type="dcterms:W3CDTF">2024-08-08T16:37:00Z</dcterms:created>
  <dcterms:modified xsi:type="dcterms:W3CDTF">2025-02-18T09:46:00Z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